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F42FE76" w14:textId="77777777" w:rsidTr="003F1ECC">
        <w:trPr>
          <w:trHeight w:hRule="exact" w:val="2948"/>
        </w:trPr>
        <w:tc>
          <w:tcPr>
            <w:tcW w:w="11185" w:type="dxa"/>
            <w:shd w:val="clear" w:color="auto" w:fill="00AFAA"/>
            <w:vAlign w:val="center"/>
          </w:tcPr>
          <w:p w14:paraId="0869D5FD" w14:textId="77777777" w:rsidR="00974E99" w:rsidRPr="00093294" w:rsidRDefault="00974E99" w:rsidP="006F032D">
            <w:pPr>
              <w:pStyle w:val="Documenttype"/>
            </w:pPr>
            <w:r w:rsidRPr="00093294">
              <w:t xml:space="preserve">IALA </w:t>
            </w:r>
            <w:r w:rsidR="009A1FCD" w:rsidRPr="00093294">
              <w:t>Model Course</w:t>
            </w:r>
          </w:p>
        </w:tc>
      </w:tr>
    </w:tbl>
    <w:p w14:paraId="2828CD82" w14:textId="77777777" w:rsidR="008972C3" w:rsidRPr="00093294" w:rsidRDefault="008972C3" w:rsidP="003274DB"/>
    <w:p w14:paraId="4060C97F" w14:textId="77777777" w:rsidR="00D74AE1" w:rsidRPr="00093294" w:rsidRDefault="00D74AE1" w:rsidP="003274DB"/>
    <w:p w14:paraId="5C1EDBBC" w14:textId="77777777" w:rsidR="007B7FEC" w:rsidRPr="00093294" w:rsidRDefault="00DB0ABB" w:rsidP="007B7FEC">
      <w:pPr>
        <w:pStyle w:val="Documentnumber"/>
      </w:pPr>
      <w:r>
        <w:t>L</w:t>
      </w:r>
      <w:r w:rsidR="00C572A5">
        <w:t>2.3.1-3</w:t>
      </w:r>
    </w:p>
    <w:p w14:paraId="26E0A9E5" w14:textId="77777777" w:rsidR="007B7FEC" w:rsidRPr="00093294" w:rsidRDefault="007B7FEC" w:rsidP="003274DB"/>
    <w:p w14:paraId="13E26D91"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0921011" w14:textId="77777777" w:rsidR="00380F03" w:rsidRDefault="00380F03" w:rsidP="00FB51A6">
      <w:pPr>
        <w:pStyle w:val="Documentname"/>
      </w:pPr>
      <w:r>
        <w:t xml:space="preserve">MODULE </w:t>
      </w:r>
      <w:r w:rsidR="00C572A5">
        <w:t>3</w:t>
      </w:r>
      <w:r>
        <w:t xml:space="preserve"> ELEMENT</w:t>
      </w:r>
      <w:r w:rsidR="00C572A5">
        <w:t>S 3.1 – 3.3</w:t>
      </w:r>
    </w:p>
    <w:p w14:paraId="2E7F4574" w14:textId="5760B524" w:rsidR="00913B44" w:rsidRPr="00093294" w:rsidRDefault="00DB0ABB" w:rsidP="00380F03">
      <w:pPr>
        <w:pStyle w:val="Documentname"/>
      </w:pPr>
      <w:r>
        <w:t>Level 2</w:t>
      </w:r>
      <w:r w:rsidR="00380F03">
        <w:t xml:space="preserve"> </w:t>
      </w:r>
      <w:del w:id="0" w:author="Plenary Room" w:date="2016-10-14T09:46:00Z">
        <w:r w:rsidR="00380F03" w:rsidDel="00071739">
          <w:delText>-</w:delText>
        </w:r>
      </w:del>
      <w:ins w:id="1" w:author="Plenary Room" w:date="2016-10-14T09:46:00Z">
        <w:r w:rsidR="00071739">
          <w:t>–</w:t>
        </w:r>
      </w:ins>
      <w:r w:rsidR="00380F03">
        <w:t xml:space="preserve"> </w:t>
      </w:r>
      <w:del w:id="2" w:author="Plenary Room" w:date="2016-10-14T09:46:00Z">
        <w:r w:rsidR="00C572A5" w:rsidDel="00071739">
          <w:delText>Technician</w:delText>
        </w:r>
      </w:del>
      <w:ins w:id="3" w:author="Plenary Room" w:date="2016-10-14T09:46:00Z">
        <w:r w:rsidR="00071739">
          <w:t>Lights and Marine Lanterns</w:t>
        </w:r>
      </w:ins>
    </w:p>
    <w:p w14:paraId="63982E8F" w14:textId="77777777" w:rsidR="00913B44" w:rsidRPr="00093294" w:rsidRDefault="00913B44" w:rsidP="00D74AE1"/>
    <w:p w14:paraId="603EFF5C" w14:textId="77777777" w:rsidR="00913B44" w:rsidRPr="00093294" w:rsidRDefault="00913B44" w:rsidP="00D74AE1"/>
    <w:p w14:paraId="6BD75D56" w14:textId="77777777" w:rsidR="00913B44" w:rsidRPr="00093294" w:rsidRDefault="00913B44" w:rsidP="00D74AE1"/>
    <w:p w14:paraId="4024A22E" w14:textId="77777777" w:rsidR="00913B44" w:rsidRPr="00093294" w:rsidRDefault="00913B44" w:rsidP="00D74AE1"/>
    <w:p w14:paraId="586E94F4" w14:textId="77777777" w:rsidR="00913B44" w:rsidRPr="00093294" w:rsidRDefault="00913B44" w:rsidP="00D74AE1"/>
    <w:p w14:paraId="2555311B" w14:textId="77777777" w:rsidR="00913B44" w:rsidRPr="00093294" w:rsidRDefault="00913B44" w:rsidP="00D74AE1"/>
    <w:p w14:paraId="504991D4" w14:textId="77777777" w:rsidR="00913B44" w:rsidRPr="00093294" w:rsidRDefault="00913B44" w:rsidP="00D74AE1"/>
    <w:p w14:paraId="316C549F" w14:textId="77777777" w:rsidR="00913B44" w:rsidRPr="00093294" w:rsidRDefault="00913B44" w:rsidP="00D74AE1"/>
    <w:p w14:paraId="23F7331A" w14:textId="77777777" w:rsidR="00913B44" w:rsidRPr="00093294" w:rsidRDefault="00913B44" w:rsidP="00D74AE1"/>
    <w:p w14:paraId="5D703007" w14:textId="77777777" w:rsidR="00913B44" w:rsidRPr="00093294" w:rsidRDefault="00913B44" w:rsidP="00D74AE1"/>
    <w:p w14:paraId="33EF769A" w14:textId="77777777" w:rsidR="00913B44" w:rsidRPr="00093294" w:rsidRDefault="00913B44" w:rsidP="00D74AE1"/>
    <w:p w14:paraId="04A5C7AB" w14:textId="77777777" w:rsidR="00913B44" w:rsidRPr="00093294" w:rsidRDefault="00913B44" w:rsidP="00D74AE1"/>
    <w:p w14:paraId="66E996CD" w14:textId="77777777" w:rsidR="00913B44" w:rsidRPr="00093294" w:rsidRDefault="00913B44" w:rsidP="00D74AE1"/>
    <w:p w14:paraId="2A4B32B5" w14:textId="77777777" w:rsidR="00913B44" w:rsidRPr="00093294" w:rsidRDefault="00913B44" w:rsidP="00D74AE1"/>
    <w:p w14:paraId="21E50360" w14:textId="77777777" w:rsidR="00913B44" w:rsidRPr="00093294" w:rsidRDefault="00913B44" w:rsidP="00D74AE1"/>
    <w:p w14:paraId="69BF4780" w14:textId="77777777" w:rsidR="005C71FF" w:rsidRPr="00093294" w:rsidRDefault="005C71FF" w:rsidP="00D74AE1"/>
    <w:p w14:paraId="6A26DA3B" w14:textId="77777777" w:rsidR="00883AE3" w:rsidRPr="00093294" w:rsidRDefault="00883AE3" w:rsidP="00D74AE1"/>
    <w:p w14:paraId="6F8EF660"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5A8EC51F" w14:textId="3E5F76AC" w:rsidR="00913B44" w:rsidRPr="00093294" w:rsidRDefault="00876AA6" w:rsidP="005C71FF">
      <w:pPr>
        <w:pStyle w:val="Documentdate"/>
      </w:pPr>
      <w:ins w:id="4" w:author="Adam Hay" w:date="2016-10-12T01:05:00Z">
        <w:r>
          <w:t>December 2016</w:t>
        </w:r>
      </w:ins>
      <w:del w:id="5" w:author="Adam Hay" w:date="2016-10-12T01:05:00Z">
        <w:r w:rsidR="00C67E3E" w:rsidDel="00876AA6">
          <w:delText>Month</w:delText>
        </w:r>
        <w:r w:rsidR="00380F03" w:rsidDel="00876AA6">
          <w:delText xml:space="preserve"> </w:delText>
        </w:r>
        <w:r w:rsidR="00C67E3E" w:rsidDel="00876AA6">
          <w:delText>Year</w:delText>
        </w:r>
      </w:del>
    </w:p>
    <w:p w14:paraId="322D2708"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093F1F8C"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7ECEEE84" w14:textId="77777777" w:rsidTr="005E4659">
        <w:tc>
          <w:tcPr>
            <w:tcW w:w="1908" w:type="dxa"/>
          </w:tcPr>
          <w:p w14:paraId="55A9F5D4" w14:textId="77777777" w:rsidR="00914E26" w:rsidRPr="00093294" w:rsidRDefault="00914E26" w:rsidP="00ED030E">
            <w:pPr>
              <w:pStyle w:val="Tableheading"/>
              <w:rPr>
                <w:lang w:val="en-GB"/>
              </w:rPr>
            </w:pPr>
            <w:r w:rsidRPr="00093294">
              <w:rPr>
                <w:lang w:val="en-GB"/>
              </w:rPr>
              <w:t>Date</w:t>
            </w:r>
          </w:p>
        </w:tc>
        <w:tc>
          <w:tcPr>
            <w:tcW w:w="3576" w:type="dxa"/>
          </w:tcPr>
          <w:p w14:paraId="7448BA27" w14:textId="77777777" w:rsidR="00914E26" w:rsidRPr="00093294" w:rsidRDefault="00914E26" w:rsidP="00ED030E">
            <w:pPr>
              <w:pStyle w:val="Tableheading"/>
              <w:rPr>
                <w:lang w:val="en-GB"/>
              </w:rPr>
            </w:pPr>
            <w:r w:rsidRPr="00093294">
              <w:rPr>
                <w:lang w:val="en-GB"/>
              </w:rPr>
              <w:t>Page / Section Revised</w:t>
            </w:r>
          </w:p>
        </w:tc>
        <w:tc>
          <w:tcPr>
            <w:tcW w:w="5001" w:type="dxa"/>
          </w:tcPr>
          <w:p w14:paraId="251A58D7"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61A7E237" w14:textId="77777777" w:rsidTr="005E4659">
        <w:trPr>
          <w:trHeight w:val="851"/>
        </w:trPr>
        <w:tc>
          <w:tcPr>
            <w:tcW w:w="1908" w:type="dxa"/>
            <w:vAlign w:val="center"/>
          </w:tcPr>
          <w:p w14:paraId="63A149EB" w14:textId="3411F8F3" w:rsidR="00380F03" w:rsidRPr="00093294" w:rsidRDefault="00071739" w:rsidP="00914E26">
            <w:pPr>
              <w:pStyle w:val="Tabletext"/>
            </w:pPr>
            <w:ins w:id="6" w:author="Plenary Room" w:date="2016-10-14T09:47:00Z">
              <w:r>
                <w:t>December 2016</w:t>
              </w:r>
            </w:ins>
          </w:p>
        </w:tc>
        <w:tc>
          <w:tcPr>
            <w:tcW w:w="3576" w:type="dxa"/>
            <w:vAlign w:val="center"/>
          </w:tcPr>
          <w:p w14:paraId="3D9DA1E6" w14:textId="198D0723" w:rsidR="00380F03" w:rsidRPr="00093294" w:rsidRDefault="00071739" w:rsidP="00914E26">
            <w:pPr>
              <w:pStyle w:val="Tabletext"/>
            </w:pPr>
            <w:ins w:id="7" w:author="Plenary Room" w:date="2016-10-14T09:47:00Z">
              <w:r>
                <w:t>Document</w:t>
              </w:r>
            </w:ins>
          </w:p>
        </w:tc>
        <w:tc>
          <w:tcPr>
            <w:tcW w:w="5001" w:type="dxa"/>
            <w:vAlign w:val="center"/>
          </w:tcPr>
          <w:p w14:paraId="6358D31D" w14:textId="2CD7C26F" w:rsidR="00380F03" w:rsidRPr="00093294" w:rsidRDefault="00071739" w:rsidP="00071739">
            <w:pPr>
              <w:pStyle w:val="Tabletext"/>
              <w:pPrChange w:id="8" w:author="Plenary Room" w:date="2016-10-14T09:50:00Z">
                <w:pPr>
                  <w:pStyle w:val="Tabletext"/>
                </w:pPr>
              </w:pPrChange>
            </w:pPr>
            <w:ins w:id="9" w:author="Plenary Room" w:date="2016-10-14T09:47:00Z">
              <w:r>
                <w:t>Document review</w:t>
              </w:r>
            </w:ins>
            <w:ins w:id="10" w:author="Plenary Room" w:date="2016-10-14T09:50:00Z">
              <w:r>
                <w:t>ed</w:t>
              </w:r>
            </w:ins>
            <w:bookmarkStart w:id="11" w:name="_GoBack"/>
            <w:bookmarkEnd w:id="11"/>
            <w:ins w:id="12" w:author="Plenary Room" w:date="2016-10-14T09:47:00Z">
              <w:r>
                <w:t xml:space="preserve">. </w:t>
              </w:r>
            </w:ins>
            <w:ins w:id="13" w:author="Plenary Room" w:date="2016-10-14T09:50:00Z">
              <w:r>
                <w:t>Minor</w:t>
              </w:r>
            </w:ins>
            <w:ins w:id="14" w:author="Plenary Room" w:date="2016-10-14T09:47:00Z">
              <w:r>
                <w:t xml:space="preserve"> </w:t>
              </w:r>
            </w:ins>
            <w:ins w:id="15" w:author="Plenary Room" w:date="2016-10-14T09:50:00Z">
              <w:r>
                <w:t>updates</w:t>
              </w:r>
            </w:ins>
            <w:ins w:id="16" w:author="Plenary Room" w:date="2016-10-14T09:47:00Z">
              <w:r>
                <w:t>.</w:t>
              </w:r>
            </w:ins>
          </w:p>
        </w:tc>
      </w:tr>
      <w:tr w:rsidR="00380F03" w:rsidRPr="00093294" w14:paraId="4CF5B714" w14:textId="77777777" w:rsidTr="005E4659">
        <w:trPr>
          <w:trHeight w:val="851"/>
        </w:trPr>
        <w:tc>
          <w:tcPr>
            <w:tcW w:w="1908" w:type="dxa"/>
            <w:vAlign w:val="center"/>
          </w:tcPr>
          <w:p w14:paraId="009E3A4A" w14:textId="47E08256" w:rsidR="00380F03" w:rsidRPr="00093294" w:rsidRDefault="00380F03" w:rsidP="00914E26">
            <w:pPr>
              <w:pStyle w:val="Tabletext"/>
            </w:pPr>
          </w:p>
        </w:tc>
        <w:tc>
          <w:tcPr>
            <w:tcW w:w="3576" w:type="dxa"/>
            <w:vAlign w:val="center"/>
          </w:tcPr>
          <w:p w14:paraId="512EE859" w14:textId="77777777" w:rsidR="00380F03" w:rsidRPr="00093294" w:rsidRDefault="00380F03" w:rsidP="00914E26">
            <w:pPr>
              <w:pStyle w:val="Tabletext"/>
            </w:pPr>
          </w:p>
        </w:tc>
        <w:tc>
          <w:tcPr>
            <w:tcW w:w="5001" w:type="dxa"/>
            <w:vAlign w:val="center"/>
          </w:tcPr>
          <w:p w14:paraId="0F947268" w14:textId="77777777" w:rsidR="00380F03" w:rsidRPr="00093294" w:rsidRDefault="00380F03" w:rsidP="00914E26">
            <w:pPr>
              <w:pStyle w:val="Tabletext"/>
            </w:pPr>
          </w:p>
        </w:tc>
      </w:tr>
      <w:tr w:rsidR="00380F03" w:rsidRPr="00093294" w14:paraId="5B561D66" w14:textId="77777777" w:rsidTr="005E4659">
        <w:trPr>
          <w:trHeight w:val="851"/>
        </w:trPr>
        <w:tc>
          <w:tcPr>
            <w:tcW w:w="1908" w:type="dxa"/>
            <w:vAlign w:val="center"/>
          </w:tcPr>
          <w:p w14:paraId="097D560E" w14:textId="77777777" w:rsidR="00380F03" w:rsidRPr="00093294" w:rsidRDefault="00380F03" w:rsidP="00914E26">
            <w:pPr>
              <w:pStyle w:val="Tabletext"/>
            </w:pPr>
          </w:p>
        </w:tc>
        <w:tc>
          <w:tcPr>
            <w:tcW w:w="3576" w:type="dxa"/>
            <w:vAlign w:val="center"/>
          </w:tcPr>
          <w:p w14:paraId="285B1E1F" w14:textId="77777777" w:rsidR="00380F03" w:rsidRPr="00093294" w:rsidRDefault="00380F03" w:rsidP="00914E26">
            <w:pPr>
              <w:pStyle w:val="Tabletext"/>
            </w:pPr>
          </w:p>
        </w:tc>
        <w:tc>
          <w:tcPr>
            <w:tcW w:w="5001" w:type="dxa"/>
            <w:vAlign w:val="center"/>
          </w:tcPr>
          <w:p w14:paraId="4A9F463B" w14:textId="77777777" w:rsidR="00380F03" w:rsidRPr="00093294" w:rsidRDefault="00380F03" w:rsidP="00914E26">
            <w:pPr>
              <w:pStyle w:val="Tabletext"/>
            </w:pPr>
          </w:p>
        </w:tc>
      </w:tr>
      <w:tr w:rsidR="00380F03" w:rsidRPr="00093294" w14:paraId="4E43F89F" w14:textId="77777777" w:rsidTr="005E4659">
        <w:trPr>
          <w:trHeight w:val="851"/>
        </w:trPr>
        <w:tc>
          <w:tcPr>
            <w:tcW w:w="1908" w:type="dxa"/>
            <w:vAlign w:val="center"/>
          </w:tcPr>
          <w:p w14:paraId="11B2B556" w14:textId="77777777" w:rsidR="00380F03" w:rsidRPr="00093294" w:rsidRDefault="00380F03" w:rsidP="00914E26">
            <w:pPr>
              <w:pStyle w:val="Tabletext"/>
            </w:pPr>
          </w:p>
        </w:tc>
        <w:tc>
          <w:tcPr>
            <w:tcW w:w="3576" w:type="dxa"/>
            <w:vAlign w:val="center"/>
          </w:tcPr>
          <w:p w14:paraId="0FE37192" w14:textId="77777777" w:rsidR="00380F03" w:rsidRPr="00093294" w:rsidRDefault="00380F03" w:rsidP="00914E26">
            <w:pPr>
              <w:pStyle w:val="Tabletext"/>
            </w:pPr>
          </w:p>
        </w:tc>
        <w:tc>
          <w:tcPr>
            <w:tcW w:w="5001" w:type="dxa"/>
            <w:vAlign w:val="center"/>
          </w:tcPr>
          <w:p w14:paraId="2388B2E6" w14:textId="77777777" w:rsidR="00380F03" w:rsidRPr="00093294" w:rsidRDefault="00380F03" w:rsidP="00914E26">
            <w:pPr>
              <w:pStyle w:val="Tabletext"/>
            </w:pPr>
          </w:p>
        </w:tc>
      </w:tr>
      <w:tr w:rsidR="00380F03" w:rsidRPr="00093294" w14:paraId="01DB0E82" w14:textId="77777777" w:rsidTr="005E4659">
        <w:trPr>
          <w:trHeight w:val="851"/>
        </w:trPr>
        <w:tc>
          <w:tcPr>
            <w:tcW w:w="1908" w:type="dxa"/>
            <w:vAlign w:val="center"/>
          </w:tcPr>
          <w:p w14:paraId="20A5C827" w14:textId="77777777" w:rsidR="00380F03" w:rsidRPr="00093294" w:rsidRDefault="00380F03" w:rsidP="00914E26">
            <w:pPr>
              <w:pStyle w:val="Tabletext"/>
            </w:pPr>
          </w:p>
        </w:tc>
        <w:tc>
          <w:tcPr>
            <w:tcW w:w="3576" w:type="dxa"/>
            <w:vAlign w:val="center"/>
          </w:tcPr>
          <w:p w14:paraId="12FC3239" w14:textId="77777777" w:rsidR="00380F03" w:rsidRPr="00093294" w:rsidRDefault="00380F03" w:rsidP="00914E26">
            <w:pPr>
              <w:pStyle w:val="Tabletext"/>
            </w:pPr>
          </w:p>
        </w:tc>
        <w:tc>
          <w:tcPr>
            <w:tcW w:w="5001" w:type="dxa"/>
            <w:vAlign w:val="center"/>
          </w:tcPr>
          <w:p w14:paraId="701F7511" w14:textId="77777777" w:rsidR="00380F03" w:rsidRPr="00093294" w:rsidRDefault="00380F03" w:rsidP="00914E26">
            <w:pPr>
              <w:pStyle w:val="Tabletext"/>
            </w:pPr>
          </w:p>
        </w:tc>
      </w:tr>
      <w:tr w:rsidR="00380F03" w:rsidRPr="00093294" w14:paraId="28A3F921" w14:textId="77777777" w:rsidTr="005E4659">
        <w:trPr>
          <w:trHeight w:val="851"/>
        </w:trPr>
        <w:tc>
          <w:tcPr>
            <w:tcW w:w="1908" w:type="dxa"/>
            <w:vAlign w:val="center"/>
          </w:tcPr>
          <w:p w14:paraId="4BC8321F" w14:textId="77777777" w:rsidR="00380F03" w:rsidRPr="00093294" w:rsidRDefault="00380F03" w:rsidP="00914E26">
            <w:pPr>
              <w:pStyle w:val="Tabletext"/>
            </w:pPr>
          </w:p>
        </w:tc>
        <w:tc>
          <w:tcPr>
            <w:tcW w:w="3576" w:type="dxa"/>
            <w:vAlign w:val="center"/>
          </w:tcPr>
          <w:p w14:paraId="5A379F23" w14:textId="77777777" w:rsidR="00380F03" w:rsidRPr="00093294" w:rsidRDefault="00380F03" w:rsidP="00914E26">
            <w:pPr>
              <w:pStyle w:val="Tabletext"/>
            </w:pPr>
          </w:p>
        </w:tc>
        <w:tc>
          <w:tcPr>
            <w:tcW w:w="5001" w:type="dxa"/>
            <w:vAlign w:val="center"/>
          </w:tcPr>
          <w:p w14:paraId="22E0E453" w14:textId="77777777" w:rsidR="00380F03" w:rsidRPr="00093294" w:rsidRDefault="00380F03" w:rsidP="00914E26">
            <w:pPr>
              <w:pStyle w:val="Tabletext"/>
            </w:pPr>
          </w:p>
        </w:tc>
      </w:tr>
    </w:tbl>
    <w:p w14:paraId="35992A93" w14:textId="77777777" w:rsidR="00914E26" w:rsidRPr="00093294" w:rsidRDefault="00914E26" w:rsidP="00D74AE1"/>
    <w:p w14:paraId="50031D19"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2739E73F" w14:textId="77777777" w:rsidR="00EE3DC6"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EE3DC6" w:rsidRPr="00F6508E">
        <w:t>PART 1</w:t>
      </w:r>
      <w:r w:rsidR="00EE3DC6">
        <w:t xml:space="preserve"> - </w:t>
      </w:r>
      <w:r w:rsidR="00EE3DC6" w:rsidRPr="00F6508E">
        <w:t>COURSE OVERVIEW</w:t>
      </w:r>
      <w:r w:rsidR="00EE3DC6">
        <w:tab/>
      </w:r>
      <w:r w:rsidR="00EE3DC6">
        <w:fldChar w:fldCharType="begin"/>
      </w:r>
      <w:r w:rsidR="00EE3DC6">
        <w:instrText xml:space="preserve"> PAGEREF _Toc462309250 \h </w:instrText>
      </w:r>
      <w:r w:rsidR="00EE3DC6">
        <w:fldChar w:fldCharType="separate"/>
      </w:r>
      <w:r w:rsidR="005F5CDA">
        <w:t>6</w:t>
      </w:r>
      <w:r w:rsidR="00EE3DC6">
        <w:fldChar w:fldCharType="end"/>
      </w:r>
    </w:p>
    <w:p w14:paraId="73692D08" w14:textId="77777777" w:rsidR="00EE3DC6" w:rsidRDefault="00EE3DC6">
      <w:pPr>
        <w:pStyle w:val="TOC1"/>
        <w:rPr>
          <w:rFonts w:eastAsiaTheme="minorEastAsia"/>
          <w:b w:val="0"/>
          <w:color w:val="auto"/>
          <w:sz w:val="24"/>
          <w:szCs w:val="24"/>
          <w:lang w:val="en-US"/>
        </w:rPr>
      </w:pPr>
      <w:r w:rsidRPr="00F6508E">
        <w:t>1.</w:t>
      </w:r>
      <w:r>
        <w:rPr>
          <w:rFonts w:eastAsiaTheme="minorEastAsia"/>
          <w:b w:val="0"/>
          <w:color w:val="auto"/>
          <w:sz w:val="24"/>
          <w:szCs w:val="24"/>
          <w:lang w:val="en-US"/>
        </w:rPr>
        <w:tab/>
      </w:r>
      <w:r>
        <w:t>SCOPE</w:t>
      </w:r>
      <w:r>
        <w:tab/>
      </w:r>
      <w:r>
        <w:fldChar w:fldCharType="begin"/>
      </w:r>
      <w:r>
        <w:instrText xml:space="preserve"> PAGEREF _Toc462309251 \h </w:instrText>
      </w:r>
      <w:r>
        <w:fldChar w:fldCharType="separate"/>
      </w:r>
      <w:r w:rsidR="005F5CDA">
        <w:t>6</w:t>
      </w:r>
      <w:r>
        <w:fldChar w:fldCharType="end"/>
      </w:r>
    </w:p>
    <w:p w14:paraId="24F1813F" w14:textId="77777777" w:rsidR="00EE3DC6" w:rsidRDefault="00EE3DC6">
      <w:pPr>
        <w:pStyle w:val="TOC1"/>
        <w:rPr>
          <w:rFonts w:eastAsiaTheme="minorEastAsia"/>
          <w:b w:val="0"/>
          <w:color w:val="auto"/>
          <w:sz w:val="24"/>
          <w:szCs w:val="24"/>
          <w:lang w:val="en-US"/>
        </w:rPr>
      </w:pPr>
      <w:r w:rsidRPr="00F6508E">
        <w:t>2.</w:t>
      </w:r>
      <w:r>
        <w:rPr>
          <w:rFonts w:eastAsiaTheme="minorEastAsia"/>
          <w:b w:val="0"/>
          <w:color w:val="auto"/>
          <w:sz w:val="24"/>
          <w:szCs w:val="24"/>
          <w:lang w:val="en-US"/>
        </w:rPr>
        <w:tab/>
      </w:r>
      <w:r>
        <w:t>OBJECTIVE</w:t>
      </w:r>
      <w:r>
        <w:tab/>
      </w:r>
      <w:r>
        <w:fldChar w:fldCharType="begin"/>
      </w:r>
      <w:r>
        <w:instrText xml:space="preserve"> PAGEREF _Toc462309252 \h </w:instrText>
      </w:r>
      <w:r>
        <w:fldChar w:fldCharType="separate"/>
      </w:r>
      <w:r w:rsidR="005F5CDA">
        <w:t>6</w:t>
      </w:r>
      <w:r>
        <w:fldChar w:fldCharType="end"/>
      </w:r>
    </w:p>
    <w:p w14:paraId="5FF812BF" w14:textId="77777777" w:rsidR="00EE3DC6" w:rsidRDefault="00EE3DC6">
      <w:pPr>
        <w:pStyle w:val="TOC1"/>
        <w:rPr>
          <w:rFonts w:eastAsiaTheme="minorEastAsia"/>
          <w:b w:val="0"/>
          <w:color w:val="auto"/>
          <w:sz w:val="24"/>
          <w:szCs w:val="24"/>
          <w:lang w:val="en-US"/>
        </w:rPr>
      </w:pPr>
      <w:r w:rsidRPr="00F6508E">
        <w:t>3.</w:t>
      </w:r>
      <w:r>
        <w:rPr>
          <w:rFonts w:eastAsiaTheme="minorEastAsia"/>
          <w:b w:val="0"/>
          <w:color w:val="auto"/>
          <w:sz w:val="24"/>
          <w:szCs w:val="24"/>
          <w:lang w:val="en-US"/>
        </w:rPr>
        <w:tab/>
      </w:r>
      <w:r>
        <w:t>COURSE OUTLINE</w:t>
      </w:r>
      <w:r>
        <w:tab/>
      </w:r>
      <w:r>
        <w:fldChar w:fldCharType="begin"/>
      </w:r>
      <w:r>
        <w:instrText xml:space="preserve"> PAGEREF _Toc462309253 \h </w:instrText>
      </w:r>
      <w:r>
        <w:fldChar w:fldCharType="separate"/>
      </w:r>
      <w:r w:rsidR="005F5CDA">
        <w:t>6</w:t>
      </w:r>
      <w:r>
        <w:fldChar w:fldCharType="end"/>
      </w:r>
    </w:p>
    <w:p w14:paraId="4AF40074" w14:textId="77777777" w:rsidR="00EE3DC6" w:rsidRDefault="00EE3DC6">
      <w:pPr>
        <w:pStyle w:val="TOC1"/>
        <w:rPr>
          <w:rFonts w:eastAsiaTheme="minorEastAsia"/>
          <w:b w:val="0"/>
          <w:color w:val="auto"/>
          <w:sz w:val="24"/>
          <w:szCs w:val="24"/>
          <w:lang w:val="en-US"/>
        </w:rPr>
      </w:pPr>
      <w:r w:rsidRPr="00F6508E">
        <w:t>4.</w:t>
      </w:r>
      <w:r>
        <w:rPr>
          <w:rFonts w:eastAsiaTheme="minorEastAsia"/>
          <w:b w:val="0"/>
          <w:color w:val="auto"/>
          <w:sz w:val="24"/>
          <w:szCs w:val="24"/>
          <w:lang w:val="en-US"/>
        </w:rPr>
        <w:tab/>
      </w:r>
      <w:r>
        <w:t>TEACHING MODULES</w:t>
      </w:r>
      <w:r>
        <w:tab/>
      </w:r>
      <w:r>
        <w:fldChar w:fldCharType="begin"/>
      </w:r>
      <w:r>
        <w:instrText xml:space="preserve"> PAGEREF _Toc462309254 \h </w:instrText>
      </w:r>
      <w:r>
        <w:fldChar w:fldCharType="separate"/>
      </w:r>
      <w:r w:rsidR="005F5CDA">
        <w:t>6</w:t>
      </w:r>
      <w:r>
        <w:fldChar w:fldCharType="end"/>
      </w:r>
    </w:p>
    <w:p w14:paraId="0DC23E88" w14:textId="77777777" w:rsidR="00EE3DC6" w:rsidRDefault="00EE3DC6">
      <w:pPr>
        <w:pStyle w:val="TOC1"/>
        <w:rPr>
          <w:rFonts w:eastAsiaTheme="minorEastAsia"/>
          <w:b w:val="0"/>
          <w:color w:val="auto"/>
          <w:sz w:val="24"/>
          <w:szCs w:val="24"/>
          <w:lang w:val="en-US"/>
        </w:rPr>
      </w:pPr>
      <w:r w:rsidRPr="00F6508E">
        <w:t>5.</w:t>
      </w:r>
      <w:r>
        <w:rPr>
          <w:rFonts w:eastAsiaTheme="minorEastAsia"/>
          <w:b w:val="0"/>
          <w:color w:val="auto"/>
          <w:sz w:val="24"/>
          <w:szCs w:val="24"/>
          <w:lang w:val="en-US"/>
        </w:rPr>
        <w:tab/>
      </w:r>
      <w:r>
        <w:t>SPECIFIC COURSE RELATED TEACHING AIDS</w:t>
      </w:r>
      <w:r>
        <w:tab/>
      </w:r>
      <w:r>
        <w:fldChar w:fldCharType="begin"/>
      </w:r>
      <w:r>
        <w:instrText xml:space="preserve"> PAGEREF _Toc462309255 \h </w:instrText>
      </w:r>
      <w:r>
        <w:fldChar w:fldCharType="separate"/>
      </w:r>
      <w:r w:rsidR="005F5CDA">
        <w:t>7</w:t>
      </w:r>
      <w:r>
        <w:fldChar w:fldCharType="end"/>
      </w:r>
    </w:p>
    <w:p w14:paraId="6FE59975" w14:textId="77777777" w:rsidR="00EE3DC6" w:rsidRDefault="00EE3DC6">
      <w:pPr>
        <w:pStyle w:val="TOC1"/>
        <w:rPr>
          <w:rFonts w:eastAsiaTheme="minorEastAsia"/>
          <w:b w:val="0"/>
          <w:color w:val="auto"/>
          <w:sz w:val="24"/>
          <w:szCs w:val="24"/>
          <w:lang w:val="en-US"/>
        </w:rPr>
      </w:pPr>
      <w:r w:rsidRPr="00F6508E">
        <w:t>6.</w:t>
      </w:r>
      <w:r>
        <w:rPr>
          <w:rFonts w:eastAsiaTheme="minorEastAsia"/>
          <w:b w:val="0"/>
          <w:color w:val="auto"/>
          <w:sz w:val="24"/>
          <w:szCs w:val="24"/>
          <w:lang w:val="en-US"/>
        </w:rPr>
        <w:tab/>
      </w:r>
      <w:r>
        <w:t>ACRONYMS</w:t>
      </w:r>
      <w:r>
        <w:tab/>
      </w:r>
      <w:r>
        <w:fldChar w:fldCharType="begin"/>
      </w:r>
      <w:r>
        <w:instrText xml:space="preserve"> PAGEREF _Toc462309256 \h </w:instrText>
      </w:r>
      <w:r>
        <w:fldChar w:fldCharType="separate"/>
      </w:r>
      <w:r w:rsidR="005F5CDA">
        <w:t>7</w:t>
      </w:r>
      <w:r>
        <w:fldChar w:fldCharType="end"/>
      </w:r>
    </w:p>
    <w:p w14:paraId="563D043B" w14:textId="77777777" w:rsidR="00EE3DC6" w:rsidRDefault="00EE3DC6">
      <w:pPr>
        <w:pStyle w:val="TOC1"/>
        <w:rPr>
          <w:rFonts w:eastAsiaTheme="minorEastAsia"/>
          <w:b w:val="0"/>
          <w:color w:val="auto"/>
          <w:sz w:val="24"/>
          <w:szCs w:val="24"/>
          <w:lang w:val="en-US"/>
        </w:rPr>
      </w:pPr>
      <w:r w:rsidRPr="00F6508E">
        <w:t>7.</w:t>
      </w:r>
      <w:r>
        <w:rPr>
          <w:rFonts w:eastAsiaTheme="minorEastAsia"/>
          <w:b w:val="0"/>
          <w:color w:val="auto"/>
          <w:sz w:val="24"/>
          <w:szCs w:val="24"/>
          <w:lang w:val="en-US"/>
        </w:rPr>
        <w:tab/>
      </w:r>
      <w:r w:rsidRPr="00F6508E">
        <w:t>DEFINITIONS</w:t>
      </w:r>
      <w:r>
        <w:tab/>
      </w:r>
      <w:r>
        <w:fldChar w:fldCharType="begin"/>
      </w:r>
      <w:r>
        <w:instrText xml:space="preserve"> PAGEREF _Toc462309257 \h </w:instrText>
      </w:r>
      <w:r>
        <w:fldChar w:fldCharType="separate"/>
      </w:r>
      <w:r w:rsidR="005F5CDA">
        <w:t>7</w:t>
      </w:r>
      <w:r>
        <w:fldChar w:fldCharType="end"/>
      </w:r>
    </w:p>
    <w:p w14:paraId="7DD82678" w14:textId="77777777" w:rsidR="00EE3DC6" w:rsidRDefault="00EE3DC6">
      <w:pPr>
        <w:pStyle w:val="TOC1"/>
        <w:rPr>
          <w:rFonts w:eastAsiaTheme="minorEastAsia"/>
          <w:b w:val="0"/>
          <w:color w:val="auto"/>
          <w:sz w:val="24"/>
          <w:szCs w:val="24"/>
          <w:lang w:val="en-US"/>
        </w:rPr>
      </w:pPr>
      <w:r w:rsidRPr="00F6508E">
        <w:t>8.</w:t>
      </w:r>
      <w:r>
        <w:rPr>
          <w:rFonts w:eastAsiaTheme="minorEastAsia"/>
          <w:b w:val="0"/>
          <w:color w:val="auto"/>
          <w:sz w:val="24"/>
          <w:szCs w:val="24"/>
          <w:lang w:val="en-US"/>
        </w:rPr>
        <w:tab/>
      </w:r>
      <w:r>
        <w:t>REFERENCES</w:t>
      </w:r>
      <w:r>
        <w:tab/>
      </w:r>
      <w:r>
        <w:fldChar w:fldCharType="begin"/>
      </w:r>
      <w:r>
        <w:instrText xml:space="preserve"> PAGEREF _Toc462309258 \h </w:instrText>
      </w:r>
      <w:r>
        <w:fldChar w:fldCharType="separate"/>
      </w:r>
      <w:r w:rsidR="005F5CDA">
        <w:t>7</w:t>
      </w:r>
      <w:r>
        <w:fldChar w:fldCharType="end"/>
      </w:r>
    </w:p>
    <w:p w14:paraId="6848BE08" w14:textId="77777777" w:rsidR="00EE3DC6" w:rsidRDefault="00EE3DC6">
      <w:pPr>
        <w:pStyle w:val="TOC1"/>
        <w:rPr>
          <w:rFonts w:eastAsiaTheme="minorEastAsia"/>
          <w:b w:val="0"/>
          <w:color w:val="auto"/>
          <w:sz w:val="24"/>
          <w:szCs w:val="24"/>
          <w:lang w:val="en-US"/>
        </w:rPr>
      </w:pPr>
      <w:r w:rsidRPr="00F6508E">
        <w:t>PART 2</w:t>
      </w:r>
      <w:r>
        <w:t xml:space="preserve"> – TEACHING MODULES</w:t>
      </w:r>
      <w:r>
        <w:tab/>
      </w:r>
      <w:r>
        <w:fldChar w:fldCharType="begin"/>
      </w:r>
      <w:r>
        <w:instrText xml:space="preserve"> PAGEREF _Toc462309259 \h </w:instrText>
      </w:r>
      <w:r>
        <w:fldChar w:fldCharType="separate"/>
      </w:r>
      <w:r w:rsidR="005F5CDA">
        <w:t>8</w:t>
      </w:r>
      <w:r>
        <w:fldChar w:fldCharType="end"/>
      </w:r>
    </w:p>
    <w:p w14:paraId="49AF1D3C" w14:textId="77777777" w:rsidR="00EE3DC6" w:rsidRDefault="00EE3DC6">
      <w:pPr>
        <w:pStyle w:val="TOC1"/>
        <w:rPr>
          <w:rFonts w:eastAsiaTheme="minorEastAsia"/>
          <w:b w:val="0"/>
          <w:color w:val="auto"/>
          <w:sz w:val="24"/>
          <w:szCs w:val="24"/>
          <w:lang w:val="en-US"/>
        </w:rPr>
      </w:pPr>
      <w:r w:rsidRPr="00F6508E">
        <w:t>1.</w:t>
      </w:r>
      <w:r>
        <w:rPr>
          <w:rFonts w:eastAsiaTheme="minorEastAsia"/>
          <w:b w:val="0"/>
          <w:color w:val="auto"/>
          <w:sz w:val="24"/>
          <w:szCs w:val="24"/>
          <w:lang w:val="en-US"/>
        </w:rPr>
        <w:tab/>
      </w:r>
      <w:r>
        <w:t xml:space="preserve">MODULE 1 – </w:t>
      </w:r>
      <w:r w:rsidRPr="00F6508E">
        <w:t>INTRODUCTION TO LIGHT AND RANGE</w:t>
      </w:r>
      <w:r>
        <w:tab/>
      </w:r>
      <w:r>
        <w:fldChar w:fldCharType="begin"/>
      </w:r>
      <w:r>
        <w:instrText xml:space="preserve"> PAGEREF _Toc462309260 \h </w:instrText>
      </w:r>
      <w:r>
        <w:fldChar w:fldCharType="separate"/>
      </w:r>
      <w:r w:rsidR="005F5CDA">
        <w:t>8</w:t>
      </w:r>
      <w:r>
        <w:fldChar w:fldCharType="end"/>
      </w:r>
    </w:p>
    <w:p w14:paraId="5E0168F4" w14:textId="77777777" w:rsidR="00EE3DC6" w:rsidRDefault="00EE3DC6">
      <w:pPr>
        <w:pStyle w:val="TOC2"/>
        <w:rPr>
          <w:rFonts w:eastAsiaTheme="minorEastAsia"/>
          <w:color w:val="auto"/>
          <w:sz w:val="24"/>
          <w:szCs w:val="24"/>
          <w:lang w:val="en-US"/>
        </w:rPr>
      </w:pPr>
      <w:r w:rsidRPr="00F6508E">
        <w:t>1.1.</w:t>
      </w:r>
      <w:r>
        <w:rPr>
          <w:rFonts w:eastAsiaTheme="minorEastAsia"/>
          <w:color w:val="auto"/>
          <w:sz w:val="24"/>
          <w:szCs w:val="24"/>
          <w:lang w:val="en-US"/>
        </w:rPr>
        <w:tab/>
      </w:r>
      <w:r>
        <w:t>Scope</w:t>
      </w:r>
      <w:r>
        <w:tab/>
      </w:r>
      <w:r>
        <w:fldChar w:fldCharType="begin"/>
      </w:r>
      <w:r>
        <w:instrText xml:space="preserve"> PAGEREF _Toc462309261 \h </w:instrText>
      </w:r>
      <w:r>
        <w:fldChar w:fldCharType="separate"/>
      </w:r>
      <w:r w:rsidR="005F5CDA">
        <w:t>8</w:t>
      </w:r>
      <w:r>
        <w:fldChar w:fldCharType="end"/>
      </w:r>
    </w:p>
    <w:p w14:paraId="77243087" w14:textId="77777777" w:rsidR="00EE3DC6" w:rsidRDefault="00EE3DC6">
      <w:pPr>
        <w:pStyle w:val="TOC2"/>
        <w:rPr>
          <w:rFonts w:eastAsiaTheme="minorEastAsia"/>
          <w:color w:val="auto"/>
          <w:sz w:val="24"/>
          <w:szCs w:val="24"/>
          <w:lang w:val="en-US"/>
        </w:rPr>
      </w:pPr>
      <w:r w:rsidRPr="00F6508E">
        <w:t>1.2.</w:t>
      </w:r>
      <w:r>
        <w:rPr>
          <w:rFonts w:eastAsiaTheme="minorEastAsia"/>
          <w:color w:val="auto"/>
          <w:sz w:val="24"/>
          <w:szCs w:val="24"/>
          <w:lang w:val="en-US"/>
        </w:rPr>
        <w:tab/>
      </w:r>
      <w:r>
        <w:t>Learning Objective</w:t>
      </w:r>
      <w:r>
        <w:tab/>
      </w:r>
      <w:r>
        <w:fldChar w:fldCharType="begin"/>
      </w:r>
      <w:r>
        <w:instrText xml:space="preserve"> PAGEREF _Toc462309262 \h </w:instrText>
      </w:r>
      <w:r>
        <w:fldChar w:fldCharType="separate"/>
      </w:r>
      <w:r w:rsidR="005F5CDA">
        <w:t>8</w:t>
      </w:r>
      <w:r>
        <w:fldChar w:fldCharType="end"/>
      </w:r>
    </w:p>
    <w:p w14:paraId="4266ADB8" w14:textId="77777777" w:rsidR="00EE3DC6" w:rsidRDefault="00EE3DC6">
      <w:pPr>
        <w:pStyle w:val="TOC2"/>
        <w:rPr>
          <w:rFonts w:eastAsiaTheme="minorEastAsia"/>
          <w:color w:val="auto"/>
          <w:sz w:val="24"/>
          <w:szCs w:val="24"/>
          <w:lang w:val="en-US"/>
        </w:rPr>
      </w:pPr>
      <w:r w:rsidRPr="00F6508E">
        <w:t>1.3.</w:t>
      </w:r>
      <w:r>
        <w:rPr>
          <w:rFonts w:eastAsiaTheme="minorEastAsia"/>
          <w:color w:val="auto"/>
          <w:sz w:val="24"/>
          <w:szCs w:val="24"/>
          <w:lang w:val="en-US"/>
        </w:rPr>
        <w:tab/>
      </w:r>
      <w:r>
        <w:t>Syllabus</w:t>
      </w:r>
      <w:r>
        <w:tab/>
      </w:r>
      <w:r>
        <w:fldChar w:fldCharType="begin"/>
      </w:r>
      <w:r>
        <w:instrText xml:space="preserve"> PAGEREF _Toc462309263 \h </w:instrText>
      </w:r>
      <w:r>
        <w:fldChar w:fldCharType="separate"/>
      </w:r>
      <w:r w:rsidR="005F5CDA">
        <w:t>8</w:t>
      </w:r>
      <w:r>
        <w:fldChar w:fldCharType="end"/>
      </w:r>
    </w:p>
    <w:p w14:paraId="78233D4A"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1.3.1.</w:t>
      </w:r>
      <w:r>
        <w:rPr>
          <w:rFonts w:eastAsiaTheme="minorEastAsia"/>
          <w:noProof/>
          <w:sz w:val="24"/>
          <w:szCs w:val="24"/>
          <w:lang w:val="en-US"/>
        </w:rPr>
        <w:tab/>
      </w:r>
      <w:r>
        <w:rPr>
          <w:noProof/>
        </w:rPr>
        <w:t>Lesson 1 – The Nature of Light in the Atmosphere</w:t>
      </w:r>
      <w:r>
        <w:rPr>
          <w:noProof/>
        </w:rPr>
        <w:tab/>
      </w:r>
      <w:r>
        <w:rPr>
          <w:noProof/>
        </w:rPr>
        <w:fldChar w:fldCharType="begin"/>
      </w:r>
      <w:r>
        <w:rPr>
          <w:noProof/>
        </w:rPr>
        <w:instrText xml:space="preserve"> PAGEREF _Toc462309264 \h </w:instrText>
      </w:r>
      <w:r>
        <w:rPr>
          <w:noProof/>
        </w:rPr>
      </w:r>
      <w:r>
        <w:rPr>
          <w:noProof/>
        </w:rPr>
        <w:fldChar w:fldCharType="separate"/>
      </w:r>
      <w:r w:rsidR="005F5CDA">
        <w:rPr>
          <w:noProof/>
        </w:rPr>
        <w:t>8</w:t>
      </w:r>
      <w:r>
        <w:rPr>
          <w:noProof/>
        </w:rPr>
        <w:fldChar w:fldCharType="end"/>
      </w:r>
    </w:p>
    <w:p w14:paraId="7AF32ABA"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1.3.2.</w:t>
      </w:r>
      <w:r>
        <w:rPr>
          <w:rFonts w:eastAsiaTheme="minorEastAsia"/>
          <w:noProof/>
          <w:sz w:val="24"/>
          <w:szCs w:val="24"/>
          <w:lang w:val="en-US"/>
        </w:rPr>
        <w:tab/>
      </w:r>
      <w:r>
        <w:rPr>
          <w:noProof/>
        </w:rPr>
        <w:t>Lesson 2 – The Range of a Light</w:t>
      </w:r>
      <w:r>
        <w:rPr>
          <w:noProof/>
        </w:rPr>
        <w:tab/>
      </w:r>
      <w:r>
        <w:rPr>
          <w:noProof/>
        </w:rPr>
        <w:fldChar w:fldCharType="begin"/>
      </w:r>
      <w:r>
        <w:rPr>
          <w:noProof/>
        </w:rPr>
        <w:instrText xml:space="preserve"> PAGEREF _Toc462309265 \h </w:instrText>
      </w:r>
      <w:r>
        <w:rPr>
          <w:noProof/>
        </w:rPr>
      </w:r>
      <w:r>
        <w:rPr>
          <w:noProof/>
        </w:rPr>
        <w:fldChar w:fldCharType="separate"/>
      </w:r>
      <w:r w:rsidR="005F5CDA">
        <w:rPr>
          <w:noProof/>
        </w:rPr>
        <w:t>8</w:t>
      </w:r>
      <w:r>
        <w:rPr>
          <w:noProof/>
        </w:rPr>
        <w:fldChar w:fldCharType="end"/>
      </w:r>
    </w:p>
    <w:p w14:paraId="5DBB22AC"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1.3.3.</w:t>
      </w:r>
      <w:r>
        <w:rPr>
          <w:rFonts w:eastAsiaTheme="minorEastAsia"/>
          <w:noProof/>
          <w:sz w:val="24"/>
          <w:szCs w:val="24"/>
          <w:lang w:val="en-US"/>
        </w:rPr>
        <w:tab/>
      </w:r>
      <w:r>
        <w:rPr>
          <w:noProof/>
        </w:rPr>
        <w:t>Lesson 3 – Units of Measurement</w:t>
      </w:r>
      <w:r>
        <w:rPr>
          <w:noProof/>
        </w:rPr>
        <w:tab/>
      </w:r>
      <w:r>
        <w:rPr>
          <w:noProof/>
        </w:rPr>
        <w:fldChar w:fldCharType="begin"/>
      </w:r>
      <w:r>
        <w:rPr>
          <w:noProof/>
        </w:rPr>
        <w:instrText xml:space="preserve"> PAGEREF _Toc462309266 \h </w:instrText>
      </w:r>
      <w:r>
        <w:rPr>
          <w:noProof/>
        </w:rPr>
      </w:r>
      <w:r>
        <w:rPr>
          <w:noProof/>
        </w:rPr>
        <w:fldChar w:fldCharType="separate"/>
      </w:r>
      <w:r w:rsidR="005F5CDA">
        <w:rPr>
          <w:noProof/>
        </w:rPr>
        <w:t>8</w:t>
      </w:r>
      <w:r>
        <w:rPr>
          <w:noProof/>
        </w:rPr>
        <w:fldChar w:fldCharType="end"/>
      </w:r>
    </w:p>
    <w:p w14:paraId="6F2DF91F" w14:textId="77777777" w:rsidR="00EE3DC6" w:rsidRDefault="00EE3DC6">
      <w:pPr>
        <w:pStyle w:val="TOC1"/>
        <w:rPr>
          <w:rFonts w:eastAsiaTheme="minorEastAsia"/>
          <w:b w:val="0"/>
          <w:color w:val="auto"/>
          <w:sz w:val="24"/>
          <w:szCs w:val="24"/>
          <w:lang w:val="en-US"/>
        </w:rPr>
      </w:pPr>
      <w:r w:rsidRPr="00F6508E">
        <w:t>2.</w:t>
      </w:r>
      <w:r>
        <w:rPr>
          <w:rFonts w:eastAsiaTheme="minorEastAsia"/>
          <w:b w:val="0"/>
          <w:color w:val="auto"/>
          <w:sz w:val="24"/>
          <w:szCs w:val="24"/>
          <w:lang w:val="en-US"/>
        </w:rPr>
        <w:tab/>
      </w:r>
      <w:r>
        <w:t>MODULE 2 – LIGHT SOURCES</w:t>
      </w:r>
      <w:r>
        <w:tab/>
      </w:r>
      <w:r>
        <w:fldChar w:fldCharType="begin"/>
      </w:r>
      <w:r>
        <w:instrText xml:space="preserve"> PAGEREF _Toc462309267 \h </w:instrText>
      </w:r>
      <w:r>
        <w:fldChar w:fldCharType="separate"/>
      </w:r>
      <w:r w:rsidR="005F5CDA">
        <w:t>8</w:t>
      </w:r>
      <w:r>
        <w:fldChar w:fldCharType="end"/>
      </w:r>
    </w:p>
    <w:p w14:paraId="51BB15E5" w14:textId="77777777" w:rsidR="00EE3DC6" w:rsidRDefault="00EE3DC6">
      <w:pPr>
        <w:pStyle w:val="TOC2"/>
        <w:rPr>
          <w:rFonts w:eastAsiaTheme="minorEastAsia"/>
          <w:color w:val="auto"/>
          <w:sz w:val="24"/>
          <w:szCs w:val="24"/>
          <w:lang w:val="en-US"/>
        </w:rPr>
      </w:pPr>
      <w:r w:rsidRPr="00F6508E">
        <w:t>2.1.</w:t>
      </w:r>
      <w:r>
        <w:rPr>
          <w:rFonts w:eastAsiaTheme="minorEastAsia"/>
          <w:color w:val="auto"/>
          <w:sz w:val="24"/>
          <w:szCs w:val="24"/>
          <w:lang w:val="en-US"/>
        </w:rPr>
        <w:tab/>
      </w:r>
      <w:r>
        <w:t>Scope</w:t>
      </w:r>
      <w:r>
        <w:tab/>
      </w:r>
      <w:r>
        <w:fldChar w:fldCharType="begin"/>
      </w:r>
      <w:r>
        <w:instrText xml:space="preserve"> PAGEREF _Toc462309268 \h </w:instrText>
      </w:r>
      <w:r>
        <w:fldChar w:fldCharType="separate"/>
      </w:r>
      <w:r w:rsidR="005F5CDA">
        <w:t>8</w:t>
      </w:r>
      <w:r>
        <w:fldChar w:fldCharType="end"/>
      </w:r>
    </w:p>
    <w:p w14:paraId="1143C0F2" w14:textId="77777777" w:rsidR="00EE3DC6" w:rsidRDefault="00EE3DC6">
      <w:pPr>
        <w:pStyle w:val="TOC2"/>
        <w:rPr>
          <w:rFonts w:eastAsiaTheme="minorEastAsia"/>
          <w:color w:val="auto"/>
          <w:sz w:val="24"/>
          <w:szCs w:val="24"/>
          <w:lang w:val="en-US"/>
        </w:rPr>
      </w:pPr>
      <w:r w:rsidRPr="00F6508E">
        <w:t>2.2.</w:t>
      </w:r>
      <w:r>
        <w:rPr>
          <w:rFonts w:eastAsiaTheme="minorEastAsia"/>
          <w:color w:val="auto"/>
          <w:sz w:val="24"/>
          <w:szCs w:val="24"/>
          <w:lang w:val="en-US"/>
        </w:rPr>
        <w:tab/>
      </w:r>
      <w:r>
        <w:t>Learning Objective</w:t>
      </w:r>
      <w:r>
        <w:tab/>
      </w:r>
      <w:r>
        <w:fldChar w:fldCharType="begin"/>
      </w:r>
      <w:r>
        <w:instrText xml:space="preserve"> PAGEREF _Toc462309269 \h </w:instrText>
      </w:r>
      <w:r>
        <w:fldChar w:fldCharType="separate"/>
      </w:r>
      <w:r w:rsidR="005F5CDA">
        <w:t>8</w:t>
      </w:r>
      <w:r>
        <w:fldChar w:fldCharType="end"/>
      </w:r>
    </w:p>
    <w:p w14:paraId="6F4DB3B7" w14:textId="77777777" w:rsidR="00EE3DC6" w:rsidRDefault="00EE3DC6">
      <w:pPr>
        <w:pStyle w:val="TOC2"/>
        <w:rPr>
          <w:rFonts w:eastAsiaTheme="minorEastAsia"/>
          <w:color w:val="auto"/>
          <w:sz w:val="24"/>
          <w:szCs w:val="24"/>
          <w:lang w:val="en-US"/>
        </w:rPr>
      </w:pPr>
      <w:r w:rsidRPr="00F6508E">
        <w:t>2.3.</w:t>
      </w:r>
      <w:r>
        <w:rPr>
          <w:rFonts w:eastAsiaTheme="minorEastAsia"/>
          <w:color w:val="auto"/>
          <w:sz w:val="24"/>
          <w:szCs w:val="24"/>
          <w:lang w:val="en-US"/>
        </w:rPr>
        <w:tab/>
      </w:r>
      <w:r>
        <w:t>Syllabus</w:t>
      </w:r>
      <w:r>
        <w:tab/>
      </w:r>
      <w:r>
        <w:fldChar w:fldCharType="begin"/>
      </w:r>
      <w:r>
        <w:instrText xml:space="preserve"> PAGEREF _Toc462309270 \h </w:instrText>
      </w:r>
      <w:r>
        <w:fldChar w:fldCharType="separate"/>
      </w:r>
      <w:r w:rsidR="005F5CDA">
        <w:t>9</w:t>
      </w:r>
      <w:r>
        <w:fldChar w:fldCharType="end"/>
      </w:r>
    </w:p>
    <w:p w14:paraId="12F46F57"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2.3.1.</w:t>
      </w:r>
      <w:r>
        <w:rPr>
          <w:rFonts w:eastAsiaTheme="minorEastAsia"/>
          <w:noProof/>
          <w:sz w:val="24"/>
          <w:szCs w:val="24"/>
          <w:lang w:val="en-US"/>
        </w:rPr>
        <w:tab/>
      </w:r>
      <w:r>
        <w:rPr>
          <w:noProof/>
        </w:rPr>
        <w:t>Lesson 1 – The Development of Light Sources</w:t>
      </w:r>
      <w:r>
        <w:rPr>
          <w:noProof/>
        </w:rPr>
        <w:tab/>
      </w:r>
      <w:r>
        <w:rPr>
          <w:noProof/>
        </w:rPr>
        <w:fldChar w:fldCharType="begin"/>
      </w:r>
      <w:r>
        <w:rPr>
          <w:noProof/>
        </w:rPr>
        <w:instrText xml:space="preserve"> PAGEREF _Toc462309271 \h </w:instrText>
      </w:r>
      <w:r>
        <w:rPr>
          <w:noProof/>
        </w:rPr>
      </w:r>
      <w:r>
        <w:rPr>
          <w:noProof/>
        </w:rPr>
        <w:fldChar w:fldCharType="separate"/>
      </w:r>
      <w:r w:rsidR="005F5CDA">
        <w:rPr>
          <w:noProof/>
        </w:rPr>
        <w:t>9</w:t>
      </w:r>
      <w:r>
        <w:rPr>
          <w:noProof/>
        </w:rPr>
        <w:fldChar w:fldCharType="end"/>
      </w:r>
    </w:p>
    <w:p w14:paraId="466019D2"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2.3.2.</w:t>
      </w:r>
      <w:r>
        <w:rPr>
          <w:rFonts w:eastAsiaTheme="minorEastAsia"/>
          <w:noProof/>
          <w:sz w:val="24"/>
          <w:szCs w:val="24"/>
          <w:lang w:val="en-US"/>
        </w:rPr>
        <w:tab/>
      </w:r>
      <w:r>
        <w:rPr>
          <w:noProof/>
        </w:rPr>
        <w:t>Lesson 2 - Modern Light Sources</w:t>
      </w:r>
      <w:r>
        <w:rPr>
          <w:noProof/>
        </w:rPr>
        <w:tab/>
      </w:r>
      <w:r>
        <w:rPr>
          <w:noProof/>
        </w:rPr>
        <w:fldChar w:fldCharType="begin"/>
      </w:r>
      <w:r>
        <w:rPr>
          <w:noProof/>
        </w:rPr>
        <w:instrText xml:space="preserve"> PAGEREF _Toc462309272 \h </w:instrText>
      </w:r>
      <w:r>
        <w:rPr>
          <w:noProof/>
        </w:rPr>
      </w:r>
      <w:r>
        <w:rPr>
          <w:noProof/>
        </w:rPr>
        <w:fldChar w:fldCharType="separate"/>
      </w:r>
      <w:r w:rsidR="005F5CDA">
        <w:rPr>
          <w:noProof/>
        </w:rPr>
        <w:t>9</w:t>
      </w:r>
      <w:r>
        <w:rPr>
          <w:noProof/>
        </w:rPr>
        <w:fldChar w:fldCharType="end"/>
      </w:r>
    </w:p>
    <w:p w14:paraId="6FCB767C" w14:textId="77777777" w:rsidR="00EE3DC6" w:rsidRDefault="00EE3DC6">
      <w:pPr>
        <w:pStyle w:val="TOC1"/>
        <w:rPr>
          <w:rFonts w:eastAsiaTheme="minorEastAsia"/>
          <w:b w:val="0"/>
          <w:color w:val="auto"/>
          <w:sz w:val="24"/>
          <w:szCs w:val="24"/>
          <w:lang w:val="en-US"/>
        </w:rPr>
      </w:pPr>
      <w:r w:rsidRPr="00F6508E">
        <w:t>3.</w:t>
      </w:r>
      <w:r>
        <w:rPr>
          <w:rFonts w:eastAsiaTheme="minorEastAsia"/>
          <w:b w:val="0"/>
          <w:color w:val="auto"/>
          <w:sz w:val="24"/>
          <w:szCs w:val="24"/>
          <w:lang w:val="en-US"/>
        </w:rPr>
        <w:tab/>
      </w:r>
      <w:r>
        <w:t>MODULE 3 – SIGNAL COLOURS</w:t>
      </w:r>
      <w:r>
        <w:tab/>
      </w:r>
      <w:r>
        <w:fldChar w:fldCharType="begin"/>
      </w:r>
      <w:r>
        <w:instrText xml:space="preserve"> PAGEREF _Toc462309273 \h </w:instrText>
      </w:r>
      <w:r>
        <w:fldChar w:fldCharType="separate"/>
      </w:r>
      <w:r w:rsidR="005F5CDA">
        <w:t>9</w:t>
      </w:r>
      <w:r>
        <w:fldChar w:fldCharType="end"/>
      </w:r>
    </w:p>
    <w:p w14:paraId="6B8D7425" w14:textId="77777777" w:rsidR="00EE3DC6" w:rsidRDefault="00EE3DC6">
      <w:pPr>
        <w:pStyle w:val="TOC2"/>
        <w:rPr>
          <w:rFonts w:eastAsiaTheme="minorEastAsia"/>
          <w:color w:val="auto"/>
          <w:sz w:val="24"/>
          <w:szCs w:val="24"/>
          <w:lang w:val="en-US"/>
        </w:rPr>
      </w:pPr>
      <w:r w:rsidRPr="00F6508E">
        <w:t>3.1.</w:t>
      </w:r>
      <w:r>
        <w:rPr>
          <w:rFonts w:eastAsiaTheme="minorEastAsia"/>
          <w:color w:val="auto"/>
          <w:sz w:val="24"/>
          <w:szCs w:val="24"/>
          <w:lang w:val="en-US"/>
        </w:rPr>
        <w:tab/>
      </w:r>
      <w:r>
        <w:t>Scope</w:t>
      </w:r>
      <w:r>
        <w:tab/>
      </w:r>
      <w:r>
        <w:fldChar w:fldCharType="begin"/>
      </w:r>
      <w:r>
        <w:instrText xml:space="preserve"> PAGEREF _Toc462309274 \h </w:instrText>
      </w:r>
      <w:r>
        <w:fldChar w:fldCharType="separate"/>
      </w:r>
      <w:r w:rsidR="005F5CDA">
        <w:t>9</w:t>
      </w:r>
      <w:r>
        <w:fldChar w:fldCharType="end"/>
      </w:r>
    </w:p>
    <w:p w14:paraId="2CADAE72" w14:textId="77777777" w:rsidR="00EE3DC6" w:rsidRDefault="00EE3DC6">
      <w:pPr>
        <w:pStyle w:val="TOC2"/>
        <w:rPr>
          <w:rFonts w:eastAsiaTheme="minorEastAsia"/>
          <w:color w:val="auto"/>
          <w:sz w:val="24"/>
          <w:szCs w:val="24"/>
          <w:lang w:val="en-US"/>
        </w:rPr>
      </w:pPr>
      <w:r w:rsidRPr="00F6508E">
        <w:t>3.2.</w:t>
      </w:r>
      <w:r>
        <w:rPr>
          <w:rFonts w:eastAsiaTheme="minorEastAsia"/>
          <w:color w:val="auto"/>
          <w:sz w:val="24"/>
          <w:szCs w:val="24"/>
          <w:lang w:val="en-US"/>
        </w:rPr>
        <w:tab/>
      </w:r>
      <w:r>
        <w:t>Learning Objective</w:t>
      </w:r>
      <w:r>
        <w:tab/>
      </w:r>
      <w:r>
        <w:fldChar w:fldCharType="begin"/>
      </w:r>
      <w:r>
        <w:instrText xml:space="preserve"> PAGEREF _Toc462309275 \h </w:instrText>
      </w:r>
      <w:r>
        <w:fldChar w:fldCharType="separate"/>
      </w:r>
      <w:r w:rsidR="005F5CDA">
        <w:t>9</w:t>
      </w:r>
      <w:r>
        <w:fldChar w:fldCharType="end"/>
      </w:r>
    </w:p>
    <w:p w14:paraId="1E0A20C3" w14:textId="77777777" w:rsidR="00EE3DC6" w:rsidRDefault="00EE3DC6">
      <w:pPr>
        <w:pStyle w:val="TOC2"/>
        <w:rPr>
          <w:rFonts w:eastAsiaTheme="minorEastAsia"/>
          <w:color w:val="auto"/>
          <w:sz w:val="24"/>
          <w:szCs w:val="24"/>
          <w:lang w:val="en-US"/>
        </w:rPr>
      </w:pPr>
      <w:r w:rsidRPr="00F6508E">
        <w:t>3.3.</w:t>
      </w:r>
      <w:r>
        <w:rPr>
          <w:rFonts w:eastAsiaTheme="minorEastAsia"/>
          <w:color w:val="auto"/>
          <w:sz w:val="24"/>
          <w:szCs w:val="24"/>
          <w:lang w:val="en-US"/>
        </w:rPr>
        <w:tab/>
      </w:r>
      <w:r>
        <w:t>Syllabus</w:t>
      </w:r>
      <w:r>
        <w:tab/>
      </w:r>
      <w:r>
        <w:fldChar w:fldCharType="begin"/>
      </w:r>
      <w:r>
        <w:instrText xml:space="preserve"> PAGEREF _Toc462309276 \h </w:instrText>
      </w:r>
      <w:r>
        <w:fldChar w:fldCharType="separate"/>
      </w:r>
      <w:r w:rsidR="005F5CDA">
        <w:t>9</w:t>
      </w:r>
      <w:r>
        <w:fldChar w:fldCharType="end"/>
      </w:r>
    </w:p>
    <w:p w14:paraId="0597880C"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3.3.1.</w:t>
      </w:r>
      <w:r>
        <w:rPr>
          <w:rFonts w:eastAsiaTheme="minorEastAsia"/>
          <w:noProof/>
          <w:sz w:val="24"/>
          <w:szCs w:val="24"/>
          <w:lang w:val="en-US"/>
        </w:rPr>
        <w:tab/>
      </w:r>
      <w:r>
        <w:rPr>
          <w:noProof/>
        </w:rPr>
        <w:t>Lesson 1 – IALA Recommended Colours</w:t>
      </w:r>
      <w:r>
        <w:rPr>
          <w:noProof/>
        </w:rPr>
        <w:tab/>
      </w:r>
      <w:r>
        <w:rPr>
          <w:noProof/>
        </w:rPr>
        <w:fldChar w:fldCharType="begin"/>
      </w:r>
      <w:r>
        <w:rPr>
          <w:noProof/>
        </w:rPr>
        <w:instrText xml:space="preserve"> PAGEREF _Toc462309277 \h </w:instrText>
      </w:r>
      <w:r>
        <w:rPr>
          <w:noProof/>
        </w:rPr>
      </w:r>
      <w:r>
        <w:rPr>
          <w:noProof/>
        </w:rPr>
        <w:fldChar w:fldCharType="separate"/>
      </w:r>
      <w:r w:rsidR="005F5CDA">
        <w:rPr>
          <w:noProof/>
        </w:rPr>
        <w:t>9</w:t>
      </w:r>
      <w:r>
        <w:rPr>
          <w:noProof/>
        </w:rPr>
        <w:fldChar w:fldCharType="end"/>
      </w:r>
    </w:p>
    <w:p w14:paraId="214AF879"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3.3.2.</w:t>
      </w:r>
      <w:r>
        <w:rPr>
          <w:rFonts w:eastAsiaTheme="minorEastAsia"/>
          <w:noProof/>
          <w:sz w:val="24"/>
          <w:szCs w:val="24"/>
          <w:lang w:val="en-US"/>
        </w:rPr>
        <w:tab/>
      </w:r>
      <w:r>
        <w:rPr>
          <w:noProof/>
        </w:rPr>
        <w:t>Lesson 2 - Colorimetric Measurement of Light</w:t>
      </w:r>
      <w:r>
        <w:rPr>
          <w:noProof/>
        </w:rPr>
        <w:tab/>
      </w:r>
      <w:r>
        <w:rPr>
          <w:noProof/>
        </w:rPr>
        <w:fldChar w:fldCharType="begin"/>
      </w:r>
      <w:r>
        <w:rPr>
          <w:noProof/>
        </w:rPr>
        <w:instrText xml:space="preserve"> PAGEREF _Toc462309278 \h </w:instrText>
      </w:r>
      <w:r>
        <w:rPr>
          <w:noProof/>
        </w:rPr>
      </w:r>
      <w:r>
        <w:rPr>
          <w:noProof/>
        </w:rPr>
        <w:fldChar w:fldCharType="separate"/>
      </w:r>
      <w:r w:rsidR="005F5CDA">
        <w:rPr>
          <w:noProof/>
        </w:rPr>
        <w:t>9</w:t>
      </w:r>
      <w:r>
        <w:rPr>
          <w:noProof/>
        </w:rPr>
        <w:fldChar w:fldCharType="end"/>
      </w:r>
    </w:p>
    <w:p w14:paraId="542AF1B4"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3.3.3.</w:t>
      </w:r>
      <w:r>
        <w:rPr>
          <w:rFonts w:eastAsiaTheme="minorEastAsia"/>
          <w:noProof/>
          <w:sz w:val="24"/>
          <w:szCs w:val="24"/>
          <w:lang w:val="en-US"/>
        </w:rPr>
        <w:tab/>
      </w:r>
      <w:r>
        <w:rPr>
          <w:noProof/>
        </w:rPr>
        <w:t>Lesson 3 – Use of Intensity / Range tables</w:t>
      </w:r>
      <w:r>
        <w:rPr>
          <w:noProof/>
        </w:rPr>
        <w:tab/>
      </w:r>
      <w:r>
        <w:rPr>
          <w:noProof/>
        </w:rPr>
        <w:fldChar w:fldCharType="begin"/>
      </w:r>
      <w:r>
        <w:rPr>
          <w:noProof/>
        </w:rPr>
        <w:instrText xml:space="preserve"> PAGEREF _Toc462309279 \h </w:instrText>
      </w:r>
      <w:r>
        <w:rPr>
          <w:noProof/>
        </w:rPr>
      </w:r>
      <w:r>
        <w:rPr>
          <w:noProof/>
        </w:rPr>
        <w:fldChar w:fldCharType="separate"/>
      </w:r>
      <w:r w:rsidR="005F5CDA">
        <w:rPr>
          <w:noProof/>
        </w:rPr>
        <w:t>9</w:t>
      </w:r>
      <w:r>
        <w:rPr>
          <w:noProof/>
        </w:rPr>
        <w:fldChar w:fldCharType="end"/>
      </w:r>
    </w:p>
    <w:p w14:paraId="0E8765A1" w14:textId="77777777" w:rsidR="00EE3DC6" w:rsidRDefault="00EE3DC6">
      <w:pPr>
        <w:pStyle w:val="TOC1"/>
        <w:rPr>
          <w:rFonts w:eastAsiaTheme="minorEastAsia"/>
          <w:b w:val="0"/>
          <w:color w:val="auto"/>
          <w:sz w:val="24"/>
          <w:szCs w:val="24"/>
          <w:lang w:val="en-US"/>
        </w:rPr>
      </w:pPr>
      <w:r w:rsidRPr="00F6508E">
        <w:t>4.</w:t>
      </w:r>
      <w:r>
        <w:rPr>
          <w:rFonts w:eastAsiaTheme="minorEastAsia"/>
          <w:b w:val="0"/>
          <w:color w:val="auto"/>
          <w:sz w:val="24"/>
          <w:szCs w:val="24"/>
          <w:lang w:val="en-US"/>
        </w:rPr>
        <w:tab/>
      </w:r>
      <w:r>
        <w:t>MODULE 4 – LENSES, PRISMS &amp; MIRRORS</w:t>
      </w:r>
      <w:r>
        <w:tab/>
      </w:r>
      <w:r>
        <w:fldChar w:fldCharType="begin"/>
      </w:r>
      <w:r>
        <w:instrText xml:space="preserve"> PAGEREF _Toc462309280 \h </w:instrText>
      </w:r>
      <w:r>
        <w:fldChar w:fldCharType="separate"/>
      </w:r>
      <w:r w:rsidR="005F5CDA">
        <w:t>10</w:t>
      </w:r>
      <w:r>
        <w:fldChar w:fldCharType="end"/>
      </w:r>
    </w:p>
    <w:p w14:paraId="7B527FCA" w14:textId="77777777" w:rsidR="00EE3DC6" w:rsidRDefault="00EE3DC6">
      <w:pPr>
        <w:pStyle w:val="TOC2"/>
        <w:rPr>
          <w:rFonts w:eastAsiaTheme="minorEastAsia"/>
          <w:color w:val="auto"/>
          <w:sz w:val="24"/>
          <w:szCs w:val="24"/>
          <w:lang w:val="en-US"/>
        </w:rPr>
      </w:pPr>
      <w:r w:rsidRPr="00F6508E">
        <w:t>4.1.</w:t>
      </w:r>
      <w:r>
        <w:rPr>
          <w:rFonts w:eastAsiaTheme="minorEastAsia"/>
          <w:color w:val="auto"/>
          <w:sz w:val="24"/>
          <w:szCs w:val="24"/>
          <w:lang w:val="en-US"/>
        </w:rPr>
        <w:tab/>
      </w:r>
      <w:r>
        <w:t>Scope</w:t>
      </w:r>
      <w:r>
        <w:tab/>
      </w:r>
      <w:r>
        <w:fldChar w:fldCharType="begin"/>
      </w:r>
      <w:r>
        <w:instrText xml:space="preserve"> PAGEREF _Toc462309281 \h </w:instrText>
      </w:r>
      <w:r>
        <w:fldChar w:fldCharType="separate"/>
      </w:r>
      <w:r w:rsidR="005F5CDA">
        <w:t>10</w:t>
      </w:r>
      <w:r>
        <w:fldChar w:fldCharType="end"/>
      </w:r>
    </w:p>
    <w:p w14:paraId="26FD7254" w14:textId="77777777" w:rsidR="00EE3DC6" w:rsidRDefault="00EE3DC6">
      <w:pPr>
        <w:pStyle w:val="TOC2"/>
        <w:rPr>
          <w:rFonts w:eastAsiaTheme="minorEastAsia"/>
          <w:color w:val="auto"/>
          <w:sz w:val="24"/>
          <w:szCs w:val="24"/>
          <w:lang w:val="en-US"/>
        </w:rPr>
      </w:pPr>
      <w:r w:rsidRPr="00F6508E">
        <w:t>4.2.</w:t>
      </w:r>
      <w:r>
        <w:rPr>
          <w:rFonts w:eastAsiaTheme="minorEastAsia"/>
          <w:color w:val="auto"/>
          <w:sz w:val="24"/>
          <w:szCs w:val="24"/>
          <w:lang w:val="en-US"/>
        </w:rPr>
        <w:tab/>
      </w:r>
      <w:r>
        <w:t>Learning Objective</w:t>
      </w:r>
      <w:r>
        <w:tab/>
      </w:r>
      <w:r>
        <w:fldChar w:fldCharType="begin"/>
      </w:r>
      <w:r>
        <w:instrText xml:space="preserve"> PAGEREF _Toc462309282 \h </w:instrText>
      </w:r>
      <w:r>
        <w:fldChar w:fldCharType="separate"/>
      </w:r>
      <w:r w:rsidR="005F5CDA">
        <w:t>10</w:t>
      </w:r>
      <w:r>
        <w:fldChar w:fldCharType="end"/>
      </w:r>
    </w:p>
    <w:p w14:paraId="6417C36D" w14:textId="77777777" w:rsidR="00EE3DC6" w:rsidRDefault="00EE3DC6">
      <w:pPr>
        <w:pStyle w:val="TOC2"/>
        <w:rPr>
          <w:rFonts w:eastAsiaTheme="minorEastAsia"/>
          <w:color w:val="auto"/>
          <w:sz w:val="24"/>
          <w:szCs w:val="24"/>
          <w:lang w:val="en-US"/>
        </w:rPr>
      </w:pPr>
      <w:r w:rsidRPr="00F6508E">
        <w:t>4.3.</w:t>
      </w:r>
      <w:r>
        <w:rPr>
          <w:rFonts w:eastAsiaTheme="minorEastAsia"/>
          <w:color w:val="auto"/>
          <w:sz w:val="24"/>
          <w:szCs w:val="24"/>
          <w:lang w:val="en-US"/>
        </w:rPr>
        <w:tab/>
      </w:r>
      <w:r>
        <w:t>Syllabus</w:t>
      </w:r>
      <w:r>
        <w:tab/>
      </w:r>
      <w:r>
        <w:fldChar w:fldCharType="begin"/>
      </w:r>
      <w:r>
        <w:instrText xml:space="preserve"> PAGEREF _Toc462309283 \h </w:instrText>
      </w:r>
      <w:r>
        <w:fldChar w:fldCharType="separate"/>
      </w:r>
      <w:r w:rsidR="005F5CDA">
        <w:t>10</w:t>
      </w:r>
      <w:r>
        <w:fldChar w:fldCharType="end"/>
      </w:r>
    </w:p>
    <w:p w14:paraId="7EB10E4D"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4.3.1.</w:t>
      </w:r>
      <w:r>
        <w:rPr>
          <w:rFonts w:eastAsiaTheme="minorEastAsia"/>
          <w:noProof/>
          <w:sz w:val="24"/>
          <w:szCs w:val="24"/>
          <w:lang w:val="en-US"/>
        </w:rPr>
        <w:tab/>
      </w:r>
      <w:r>
        <w:rPr>
          <w:noProof/>
        </w:rPr>
        <w:t>Lesson 1 – Bending Light Rays</w:t>
      </w:r>
      <w:r>
        <w:rPr>
          <w:noProof/>
        </w:rPr>
        <w:tab/>
      </w:r>
      <w:r>
        <w:rPr>
          <w:noProof/>
        </w:rPr>
        <w:fldChar w:fldCharType="begin"/>
      </w:r>
      <w:r>
        <w:rPr>
          <w:noProof/>
        </w:rPr>
        <w:instrText xml:space="preserve"> PAGEREF _Toc462309284 \h </w:instrText>
      </w:r>
      <w:r>
        <w:rPr>
          <w:noProof/>
        </w:rPr>
      </w:r>
      <w:r>
        <w:rPr>
          <w:noProof/>
        </w:rPr>
        <w:fldChar w:fldCharType="separate"/>
      </w:r>
      <w:r w:rsidR="005F5CDA">
        <w:rPr>
          <w:noProof/>
        </w:rPr>
        <w:t>10</w:t>
      </w:r>
      <w:r>
        <w:rPr>
          <w:noProof/>
        </w:rPr>
        <w:fldChar w:fldCharType="end"/>
      </w:r>
    </w:p>
    <w:p w14:paraId="697E9AC7"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4.3.2.</w:t>
      </w:r>
      <w:r>
        <w:rPr>
          <w:rFonts w:eastAsiaTheme="minorEastAsia"/>
          <w:noProof/>
          <w:sz w:val="24"/>
          <w:szCs w:val="24"/>
          <w:lang w:val="en-US"/>
        </w:rPr>
        <w:tab/>
      </w:r>
      <w:r>
        <w:rPr>
          <w:noProof/>
        </w:rPr>
        <w:t>Lesson 2 - Development of Lenses</w:t>
      </w:r>
      <w:r>
        <w:rPr>
          <w:noProof/>
        </w:rPr>
        <w:tab/>
      </w:r>
      <w:r>
        <w:rPr>
          <w:noProof/>
        </w:rPr>
        <w:fldChar w:fldCharType="begin"/>
      </w:r>
      <w:r>
        <w:rPr>
          <w:noProof/>
        </w:rPr>
        <w:instrText xml:space="preserve"> PAGEREF _Toc462309285 \h </w:instrText>
      </w:r>
      <w:r>
        <w:rPr>
          <w:noProof/>
        </w:rPr>
      </w:r>
      <w:r>
        <w:rPr>
          <w:noProof/>
        </w:rPr>
        <w:fldChar w:fldCharType="separate"/>
      </w:r>
      <w:r w:rsidR="005F5CDA">
        <w:rPr>
          <w:noProof/>
        </w:rPr>
        <w:t>10</w:t>
      </w:r>
      <w:r>
        <w:rPr>
          <w:noProof/>
        </w:rPr>
        <w:fldChar w:fldCharType="end"/>
      </w:r>
    </w:p>
    <w:p w14:paraId="3904B968" w14:textId="77777777" w:rsidR="00EE3DC6" w:rsidRDefault="00EE3DC6">
      <w:pPr>
        <w:pStyle w:val="TOC1"/>
        <w:rPr>
          <w:rFonts w:eastAsiaTheme="minorEastAsia"/>
          <w:b w:val="0"/>
          <w:color w:val="auto"/>
          <w:sz w:val="24"/>
          <w:szCs w:val="24"/>
          <w:lang w:val="en-US"/>
        </w:rPr>
      </w:pPr>
      <w:r w:rsidRPr="00F6508E">
        <w:t>5.</w:t>
      </w:r>
      <w:r>
        <w:rPr>
          <w:rFonts w:eastAsiaTheme="minorEastAsia"/>
          <w:b w:val="0"/>
          <w:color w:val="auto"/>
          <w:sz w:val="24"/>
          <w:szCs w:val="24"/>
          <w:lang w:val="en-US"/>
        </w:rPr>
        <w:tab/>
      </w:r>
      <w:r>
        <w:t xml:space="preserve">MODULE 5 – </w:t>
      </w:r>
      <w:r w:rsidRPr="00F6508E">
        <w:t>THE PHYSICS OF REFLECTION AND REFRACTION OF LIGHT (OPTIONAL)</w:t>
      </w:r>
      <w:r>
        <w:tab/>
      </w:r>
      <w:r>
        <w:fldChar w:fldCharType="begin"/>
      </w:r>
      <w:r>
        <w:instrText xml:space="preserve"> PAGEREF _Toc462309286 \h </w:instrText>
      </w:r>
      <w:r>
        <w:fldChar w:fldCharType="separate"/>
      </w:r>
      <w:r w:rsidR="005F5CDA">
        <w:t>10</w:t>
      </w:r>
      <w:r>
        <w:fldChar w:fldCharType="end"/>
      </w:r>
    </w:p>
    <w:p w14:paraId="0549A0F4" w14:textId="77777777" w:rsidR="00EE3DC6" w:rsidRDefault="00EE3DC6">
      <w:pPr>
        <w:pStyle w:val="TOC2"/>
        <w:rPr>
          <w:rFonts w:eastAsiaTheme="minorEastAsia"/>
          <w:color w:val="auto"/>
          <w:sz w:val="24"/>
          <w:szCs w:val="24"/>
          <w:lang w:val="en-US"/>
        </w:rPr>
      </w:pPr>
      <w:r w:rsidRPr="00F6508E">
        <w:t>5.1.</w:t>
      </w:r>
      <w:r>
        <w:rPr>
          <w:rFonts w:eastAsiaTheme="minorEastAsia"/>
          <w:color w:val="auto"/>
          <w:sz w:val="24"/>
          <w:szCs w:val="24"/>
          <w:lang w:val="en-US"/>
        </w:rPr>
        <w:tab/>
      </w:r>
      <w:r>
        <w:t>Scope</w:t>
      </w:r>
      <w:r>
        <w:tab/>
      </w:r>
      <w:r>
        <w:fldChar w:fldCharType="begin"/>
      </w:r>
      <w:r>
        <w:instrText xml:space="preserve"> PAGEREF _Toc462309287 \h </w:instrText>
      </w:r>
      <w:r>
        <w:fldChar w:fldCharType="separate"/>
      </w:r>
      <w:r w:rsidR="005F5CDA">
        <w:t>10</w:t>
      </w:r>
      <w:r>
        <w:fldChar w:fldCharType="end"/>
      </w:r>
    </w:p>
    <w:p w14:paraId="74B05FC5" w14:textId="77777777" w:rsidR="00EE3DC6" w:rsidRDefault="00EE3DC6">
      <w:pPr>
        <w:pStyle w:val="TOC2"/>
        <w:rPr>
          <w:rFonts w:eastAsiaTheme="minorEastAsia"/>
          <w:color w:val="auto"/>
          <w:sz w:val="24"/>
          <w:szCs w:val="24"/>
          <w:lang w:val="en-US"/>
        </w:rPr>
      </w:pPr>
      <w:r w:rsidRPr="00F6508E">
        <w:lastRenderedPageBreak/>
        <w:t>5.2.</w:t>
      </w:r>
      <w:r>
        <w:rPr>
          <w:rFonts w:eastAsiaTheme="minorEastAsia"/>
          <w:color w:val="auto"/>
          <w:sz w:val="24"/>
          <w:szCs w:val="24"/>
          <w:lang w:val="en-US"/>
        </w:rPr>
        <w:tab/>
      </w:r>
      <w:r>
        <w:t>Learning Objective</w:t>
      </w:r>
      <w:r>
        <w:tab/>
      </w:r>
      <w:r>
        <w:fldChar w:fldCharType="begin"/>
      </w:r>
      <w:r>
        <w:instrText xml:space="preserve"> PAGEREF _Toc462309288 \h </w:instrText>
      </w:r>
      <w:r>
        <w:fldChar w:fldCharType="separate"/>
      </w:r>
      <w:r w:rsidR="005F5CDA">
        <w:t>10</w:t>
      </w:r>
      <w:r>
        <w:fldChar w:fldCharType="end"/>
      </w:r>
    </w:p>
    <w:p w14:paraId="2D56EC13" w14:textId="77777777" w:rsidR="00EE3DC6" w:rsidRDefault="00EE3DC6">
      <w:pPr>
        <w:pStyle w:val="TOC2"/>
        <w:rPr>
          <w:rFonts w:eastAsiaTheme="minorEastAsia"/>
          <w:color w:val="auto"/>
          <w:sz w:val="24"/>
          <w:szCs w:val="24"/>
          <w:lang w:val="en-US"/>
        </w:rPr>
      </w:pPr>
      <w:r w:rsidRPr="00F6508E">
        <w:t>5.3.</w:t>
      </w:r>
      <w:r>
        <w:rPr>
          <w:rFonts w:eastAsiaTheme="minorEastAsia"/>
          <w:color w:val="auto"/>
          <w:sz w:val="24"/>
          <w:szCs w:val="24"/>
          <w:lang w:val="en-US"/>
        </w:rPr>
        <w:tab/>
      </w:r>
      <w:r>
        <w:t>Syllabus</w:t>
      </w:r>
      <w:r>
        <w:tab/>
      </w:r>
      <w:r>
        <w:fldChar w:fldCharType="begin"/>
      </w:r>
      <w:r>
        <w:instrText xml:space="preserve"> PAGEREF _Toc462309289 \h </w:instrText>
      </w:r>
      <w:r>
        <w:fldChar w:fldCharType="separate"/>
      </w:r>
      <w:r w:rsidR="005F5CDA">
        <w:t>10</w:t>
      </w:r>
      <w:r>
        <w:fldChar w:fldCharType="end"/>
      </w:r>
    </w:p>
    <w:p w14:paraId="7AAB50C4"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5.3.1.</w:t>
      </w:r>
      <w:r>
        <w:rPr>
          <w:rFonts w:eastAsiaTheme="minorEastAsia"/>
          <w:noProof/>
          <w:sz w:val="24"/>
          <w:szCs w:val="24"/>
          <w:lang w:val="en-US"/>
        </w:rPr>
        <w:tab/>
      </w:r>
      <w:r>
        <w:rPr>
          <w:noProof/>
        </w:rPr>
        <w:t>Lesson 1 – Physics of Light</w:t>
      </w:r>
      <w:r>
        <w:rPr>
          <w:noProof/>
        </w:rPr>
        <w:tab/>
      </w:r>
      <w:r>
        <w:rPr>
          <w:noProof/>
        </w:rPr>
        <w:fldChar w:fldCharType="begin"/>
      </w:r>
      <w:r>
        <w:rPr>
          <w:noProof/>
        </w:rPr>
        <w:instrText xml:space="preserve"> PAGEREF _Toc462309290 \h </w:instrText>
      </w:r>
      <w:r>
        <w:rPr>
          <w:noProof/>
        </w:rPr>
      </w:r>
      <w:r>
        <w:rPr>
          <w:noProof/>
        </w:rPr>
        <w:fldChar w:fldCharType="separate"/>
      </w:r>
      <w:r w:rsidR="005F5CDA">
        <w:rPr>
          <w:noProof/>
        </w:rPr>
        <w:t>10</w:t>
      </w:r>
      <w:r>
        <w:rPr>
          <w:noProof/>
        </w:rPr>
        <w:fldChar w:fldCharType="end"/>
      </w:r>
    </w:p>
    <w:p w14:paraId="1946746E"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5.3.2.</w:t>
      </w:r>
      <w:r>
        <w:rPr>
          <w:rFonts w:eastAsiaTheme="minorEastAsia"/>
          <w:noProof/>
          <w:sz w:val="24"/>
          <w:szCs w:val="24"/>
          <w:lang w:val="en-US"/>
        </w:rPr>
        <w:tab/>
      </w:r>
      <w:r>
        <w:rPr>
          <w:noProof/>
        </w:rPr>
        <w:t>Lesson 2 - Practical Marine Lantern Task</w:t>
      </w:r>
      <w:r>
        <w:rPr>
          <w:noProof/>
        </w:rPr>
        <w:tab/>
      </w:r>
      <w:r>
        <w:rPr>
          <w:noProof/>
        </w:rPr>
        <w:fldChar w:fldCharType="begin"/>
      </w:r>
      <w:r>
        <w:rPr>
          <w:noProof/>
        </w:rPr>
        <w:instrText xml:space="preserve"> PAGEREF _Toc462309291 \h </w:instrText>
      </w:r>
      <w:r>
        <w:rPr>
          <w:noProof/>
        </w:rPr>
      </w:r>
      <w:r>
        <w:rPr>
          <w:noProof/>
        </w:rPr>
        <w:fldChar w:fldCharType="separate"/>
      </w:r>
      <w:r w:rsidR="005F5CDA">
        <w:rPr>
          <w:noProof/>
        </w:rPr>
        <w:t>10</w:t>
      </w:r>
      <w:r>
        <w:rPr>
          <w:noProof/>
        </w:rPr>
        <w:fldChar w:fldCharType="end"/>
      </w:r>
    </w:p>
    <w:p w14:paraId="3EED51F0"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5.3.3.</w:t>
      </w:r>
      <w:r>
        <w:rPr>
          <w:rFonts w:eastAsiaTheme="minorEastAsia"/>
          <w:noProof/>
          <w:sz w:val="24"/>
          <w:szCs w:val="24"/>
          <w:lang w:val="en-US"/>
        </w:rPr>
        <w:tab/>
      </w:r>
      <w:r>
        <w:rPr>
          <w:noProof/>
        </w:rPr>
        <w:t>Lesson 3 – Colorimetric Measurement of Light</w:t>
      </w:r>
      <w:r>
        <w:rPr>
          <w:noProof/>
        </w:rPr>
        <w:tab/>
      </w:r>
      <w:r>
        <w:rPr>
          <w:noProof/>
        </w:rPr>
        <w:fldChar w:fldCharType="begin"/>
      </w:r>
      <w:r>
        <w:rPr>
          <w:noProof/>
        </w:rPr>
        <w:instrText xml:space="preserve"> PAGEREF _Toc462309292 \h </w:instrText>
      </w:r>
      <w:r>
        <w:rPr>
          <w:noProof/>
        </w:rPr>
      </w:r>
      <w:r>
        <w:rPr>
          <w:noProof/>
        </w:rPr>
        <w:fldChar w:fldCharType="separate"/>
      </w:r>
      <w:r w:rsidR="005F5CDA">
        <w:rPr>
          <w:noProof/>
        </w:rPr>
        <w:t>11</w:t>
      </w:r>
      <w:r>
        <w:rPr>
          <w:noProof/>
        </w:rPr>
        <w:fldChar w:fldCharType="end"/>
      </w:r>
    </w:p>
    <w:p w14:paraId="1753DCB1"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746373D" w14:textId="77777777" w:rsidR="00D36983" w:rsidRPr="00093294" w:rsidRDefault="00D36983" w:rsidP="00D36983">
      <w:pPr>
        <w:pStyle w:val="ListofFigures"/>
      </w:pPr>
      <w:r w:rsidRPr="00093294">
        <w:t>List of Tables</w:t>
      </w:r>
    </w:p>
    <w:p w14:paraId="205C2B19" w14:textId="77777777" w:rsidR="00EE3DC6"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EE3DC6">
        <w:rPr>
          <w:noProof/>
        </w:rPr>
        <w:t>Table 1</w:t>
      </w:r>
      <w:r w:rsidR="00EE3DC6">
        <w:rPr>
          <w:rFonts w:eastAsiaTheme="minorEastAsia"/>
          <w:i w:val="0"/>
          <w:noProof/>
          <w:sz w:val="24"/>
          <w:szCs w:val="24"/>
          <w:lang w:val="en-US"/>
        </w:rPr>
        <w:tab/>
      </w:r>
      <w:r w:rsidR="00EE3DC6">
        <w:rPr>
          <w:noProof/>
        </w:rPr>
        <w:t>Table of Teaching Modules</w:t>
      </w:r>
      <w:r w:rsidR="00EE3DC6">
        <w:rPr>
          <w:noProof/>
        </w:rPr>
        <w:tab/>
      </w:r>
      <w:r w:rsidR="00EE3DC6">
        <w:rPr>
          <w:noProof/>
        </w:rPr>
        <w:fldChar w:fldCharType="begin"/>
      </w:r>
      <w:r w:rsidR="00EE3DC6">
        <w:rPr>
          <w:noProof/>
        </w:rPr>
        <w:instrText xml:space="preserve"> PAGEREF _Toc462309293 \h </w:instrText>
      </w:r>
      <w:r w:rsidR="00EE3DC6">
        <w:rPr>
          <w:noProof/>
        </w:rPr>
      </w:r>
      <w:r w:rsidR="00EE3DC6">
        <w:rPr>
          <w:noProof/>
        </w:rPr>
        <w:fldChar w:fldCharType="separate"/>
      </w:r>
      <w:r w:rsidR="00EE3DC6">
        <w:rPr>
          <w:noProof/>
        </w:rPr>
        <w:t>6</w:t>
      </w:r>
      <w:r w:rsidR="00EE3DC6">
        <w:rPr>
          <w:noProof/>
        </w:rPr>
        <w:fldChar w:fldCharType="end"/>
      </w:r>
    </w:p>
    <w:p w14:paraId="465B81A5" w14:textId="77777777" w:rsidR="00D36983" w:rsidRPr="00093294" w:rsidRDefault="00D36983" w:rsidP="00D36983">
      <w:r w:rsidRPr="00093294">
        <w:fldChar w:fldCharType="end"/>
      </w:r>
    </w:p>
    <w:p w14:paraId="3F896FBB" w14:textId="77777777" w:rsidR="00EB6F3C" w:rsidRPr="00093294" w:rsidRDefault="00EB6F3C" w:rsidP="00883AE3"/>
    <w:p w14:paraId="16903C24"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365FF770" w14:textId="77777777" w:rsidR="00465491" w:rsidRPr="00093294" w:rsidRDefault="00465491" w:rsidP="00465491">
      <w:pPr>
        <w:pStyle w:val="Forward"/>
      </w:pPr>
      <w:bookmarkStart w:id="17" w:name="_Toc419881195"/>
      <w:r w:rsidRPr="00093294">
        <w:lastRenderedPageBreak/>
        <w:t>FOREWORD</w:t>
      </w:r>
      <w:bookmarkEnd w:id="17"/>
    </w:p>
    <w:p w14:paraId="1AA44CAC"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2C1E12D1"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8C49579" w14:textId="360B3BA2" w:rsidR="0010151D" w:rsidRPr="00933831" w:rsidRDefault="0010151D" w:rsidP="0010151D">
      <w:pPr>
        <w:pStyle w:val="BodyText"/>
        <w:rPr>
          <w:rFonts w:cs="Arial"/>
          <w:lang w:eastAsia="de-DE"/>
        </w:rPr>
      </w:pPr>
      <w:r w:rsidRPr="00933831">
        <w:rPr>
          <w:rFonts w:cs="Arial"/>
          <w:lang w:eastAsia="de-DE"/>
        </w:rPr>
        <w:t xml:space="preserve">IALA Committees working closely with the IALA </w:t>
      </w:r>
      <w:r w:rsidRPr="00876AA6">
        <w:rPr>
          <w:rFonts w:cs="Arial"/>
          <w:lang w:eastAsia="de-DE"/>
        </w:rPr>
        <w:t>World</w:t>
      </w:r>
      <w:r w:rsidR="00A045A3" w:rsidRPr="005F5CDA">
        <w:rPr>
          <w:rFonts w:cs="Arial"/>
          <w:lang w:eastAsia="de-DE"/>
          <w:rPrChange w:id="18" w:author="Adam Hay" w:date="2016-10-12T00:35:00Z">
            <w:rPr>
              <w:rFonts w:cs="Arial"/>
              <w:highlight w:val="green"/>
              <w:lang w:eastAsia="de-DE"/>
            </w:rPr>
          </w:rPrChange>
        </w:rPr>
        <w:t>-</w:t>
      </w:r>
      <w:r w:rsidRPr="00876AA6">
        <w:rPr>
          <w:rFonts w:cs="Arial"/>
          <w:lang w:eastAsia="de-DE"/>
        </w:rPr>
        <w:t>Wide</w:t>
      </w:r>
      <w:r w:rsidRPr="00933831">
        <w:rPr>
          <w:rFonts w:cs="Arial"/>
          <w:lang w:eastAsia="de-DE"/>
        </w:rPr>
        <w:t xml:space="preserv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48A7099D"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4B28B0E3" w14:textId="77777777" w:rsidR="00D95BDA" w:rsidRPr="00093294" w:rsidRDefault="00D95BDA" w:rsidP="00465491">
      <w:pPr>
        <w:pStyle w:val="BodyText"/>
      </w:pPr>
    </w:p>
    <w:p w14:paraId="7316E108" w14:textId="77777777" w:rsidR="00D95BDA" w:rsidRDefault="00D95BDA" w:rsidP="00465491">
      <w:pPr>
        <w:pStyle w:val="BodyText"/>
      </w:pPr>
    </w:p>
    <w:p w14:paraId="4FC3F7AD" w14:textId="77777777" w:rsidR="00380F03" w:rsidRPr="00093294" w:rsidRDefault="00380F03" w:rsidP="00465491">
      <w:pPr>
        <w:pStyle w:val="BodyText"/>
      </w:pPr>
    </w:p>
    <w:p w14:paraId="2C0186C9" w14:textId="41E57850" w:rsidR="00380F03" w:rsidRPr="00876AA6" w:rsidRDefault="00380F03" w:rsidP="00380F03">
      <w:pPr>
        <w:pStyle w:val="BodyText"/>
        <w:tabs>
          <w:tab w:val="left" w:pos="6521"/>
          <w:tab w:val="left" w:pos="7513"/>
        </w:tabs>
        <w:spacing w:after="0"/>
        <w:rPr>
          <w:lang w:eastAsia="de-DE"/>
        </w:rPr>
      </w:pPr>
      <w:r w:rsidRPr="00876AA6">
        <w:rPr>
          <w:lang w:eastAsia="de-DE"/>
        </w:rPr>
        <w:t xml:space="preserve">The </w:t>
      </w:r>
      <w:del w:id="19" w:author="Plenary Room" w:date="2016-10-14T09:48:00Z">
        <w:r w:rsidR="00A045A3" w:rsidRPr="005F5CDA" w:rsidDel="00071739">
          <w:rPr>
            <w:lang w:eastAsia="de-DE"/>
            <w:rPrChange w:id="20" w:author="Adam Hay" w:date="2016-10-12T00:35:00Z">
              <w:rPr>
                <w:highlight w:val="green"/>
                <w:lang w:eastAsia="de-DE"/>
              </w:rPr>
            </w:rPrChange>
          </w:rPr>
          <w:delText>Dean</w:delText>
        </w:r>
      </w:del>
      <w:ins w:id="21" w:author="Plenary Room" w:date="2016-10-14T09:48:00Z">
        <w:r w:rsidR="00071739">
          <w:rPr>
            <w:lang w:eastAsia="de-DE"/>
          </w:rPr>
          <w:t>IALA Secretariat</w:t>
        </w:r>
      </w:ins>
    </w:p>
    <w:p w14:paraId="519C85D0" w14:textId="0DEF3802" w:rsidR="00380F03" w:rsidRPr="00876AA6" w:rsidRDefault="00380F03" w:rsidP="00380F03">
      <w:pPr>
        <w:pStyle w:val="BodyText"/>
        <w:tabs>
          <w:tab w:val="left" w:pos="6521"/>
          <w:tab w:val="left" w:pos="7513"/>
        </w:tabs>
        <w:spacing w:after="0"/>
        <w:rPr>
          <w:lang w:eastAsia="de-DE"/>
        </w:rPr>
      </w:pPr>
      <w:r w:rsidRPr="00876AA6">
        <w:rPr>
          <w:lang w:eastAsia="de-DE"/>
        </w:rPr>
        <w:t>IALA</w:t>
      </w:r>
      <w:r w:rsidR="00A045A3" w:rsidRPr="00876AA6">
        <w:rPr>
          <w:lang w:eastAsia="de-DE"/>
        </w:rPr>
        <w:t xml:space="preserve"> </w:t>
      </w:r>
      <w:r w:rsidR="00A045A3" w:rsidRPr="005F5CDA">
        <w:rPr>
          <w:lang w:eastAsia="de-DE"/>
          <w:rPrChange w:id="22" w:author="Adam Hay" w:date="2016-10-12T00:35:00Z">
            <w:rPr>
              <w:highlight w:val="green"/>
              <w:lang w:eastAsia="de-DE"/>
            </w:rPr>
          </w:rPrChange>
        </w:rPr>
        <w:t>World-Wide Academy</w:t>
      </w:r>
      <w:r w:rsidRPr="00876AA6">
        <w:rPr>
          <w:lang w:eastAsia="de-DE"/>
        </w:rPr>
        <w:tab/>
        <w:t>Tel:</w:t>
      </w:r>
      <w:r w:rsidRPr="00876AA6">
        <w:rPr>
          <w:lang w:eastAsia="de-DE"/>
        </w:rPr>
        <w:tab/>
        <w:t>(+) 33 1 34 51 70 01</w:t>
      </w:r>
    </w:p>
    <w:p w14:paraId="7CC6709F" w14:textId="77777777" w:rsidR="00380F03" w:rsidRPr="00071739" w:rsidRDefault="00380F03" w:rsidP="00380F03">
      <w:pPr>
        <w:pStyle w:val="BodyText"/>
        <w:tabs>
          <w:tab w:val="left" w:pos="6521"/>
          <w:tab w:val="left" w:pos="7513"/>
        </w:tabs>
        <w:spacing w:after="0"/>
        <w:rPr>
          <w:lang w:val="fr-FR" w:eastAsia="de-DE"/>
          <w:rPrChange w:id="23" w:author="Plenary Room" w:date="2016-10-14T09:46:00Z">
            <w:rPr>
              <w:lang w:eastAsia="de-DE"/>
            </w:rPr>
          </w:rPrChange>
        </w:rPr>
      </w:pPr>
      <w:r w:rsidRPr="00071739">
        <w:rPr>
          <w:lang w:val="fr-FR" w:eastAsia="de-DE"/>
          <w:rPrChange w:id="24" w:author="Plenary Room" w:date="2016-10-14T09:46:00Z">
            <w:rPr>
              <w:lang w:eastAsia="de-DE"/>
            </w:rPr>
          </w:rPrChange>
        </w:rPr>
        <w:t>10 rue des Gaudines</w:t>
      </w:r>
      <w:r w:rsidRPr="00071739">
        <w:rPr>
          <w:lang w:val="fr-FR" w:eastAsia="de-DE"/>
          <w:rPrChange w:id="25" w:author="Plenary Room" w:date="2016-10-14T09:46:00Z">
            <w:rPr>
              <w:lang w:eastAsia="de-DE"/>
            </w:rPr>
          </w:rPrChange>
        </w:rPr>
        <w:tab/>
        <w:t>Fax:</w:t>
      </w:r>
      <w:r w:rsidRPr="00071739">
        <w:rPr>
          <w:lang w:val="fr-FR" w:eastAsia="de-DE"/>
          <w:rPrChange w:id="26" w:author="Plenary Room" w:date="2016-10-14T09:46:00Z">
            <w:rPr>
              <w:lang w:eastAsia="de-DE"/>
            </w:rPr>
          </w:rPrChange>
        </w:rPr>
        <w:tab/>
        <w:t>(+) 33 1 34 51 82 05</w:t>
      </w:r>
    </w:p>
    <w:p w14:paraId="63DB91D3" w14:textId="1415A4D2" w:rsidR="00380F03" w:rsidRPr="00071739" w:rsidRDefault="00380F03" w:rsidP="00380F03">
      <w:pPr>
        <w:pStyle w:val="BodyText"/>
        <w:tabs>
          <w:tab w:val="left" w:pos="6521"/>
          <w:tab w:val="left" w:pos="7513"/>
        </w:tabs>
        <w:spacing w:after="0"/>
        <w:rPr>
          <w:lang w:val="fr-FR"/>
          <w:rPrChange w:id="27" w:author="Plenary Room" w:date="2016-10-14T09:46:00Z">
            <w:rPr/>
          </w:rPrChange>
        </w:rPr>
      </w:pPr>
      <w:r w:rsidRPr="00071739">
        <w:rPr>
          <w:lang w:val="fr-FR" w:eastAsia="de-DE"/>
          <w:rPrChange w:id="28" w:author="Plenary Room" w:date="2016-10-14T09:46:00Z">
            <w:rPr>
              <w:lang w:eastAsia="de-DE"/>
            </w:rPr>
          </w:rPrChange>
        </w:rPr>
        <w:t>78100 Saint Germain-en-Laye</w:t>
      </w:r>
      <w:r w:rsidRPr="00071739">
        <w:rPr>
          <w:lang w:val="fr-FR" w:eastAsia="de-DE"/>
          <w:rPrChange w:id="29" w:author="Plenary Room" w:date="2016-10-14T09:46:00Z">
            <w:rPr>
              <w:lang w:eastAsia="de-DE"/>
            </w:rPr>
          </w:rPrChange>
        </w:rPr>
        <w:tab/>
        <w:t>e-mail:</w:t>
      </w:r>
      <w:r w:rsidRPr="00071739">
        <w:rPr>
          <w:lang w:val="fr-FR" w:eastAsia="de-DE"/>
          <w:rPrChange w:id="30" w:author="Plenary Room" w:date="2016-10-14T09:46:00Z">
            <w:rPr>
              <w:lang w:eastAsia="de-DE"/>
            </w:rPr>
          </w:rPrChange>
        </w:rPr>
        <w:tab/>
      </w:r>
      <w:del w:id="31" w:author="Plenary Room" w:date="2016-10-14T09:49:00Z">
        <w:r w:rsidR="00F74494" w:rsidRPr="005F5CDA" w:rsidDel="00071739">
          <w:rPr>
            <w:rPrChange w:id="32" w:author="Adam Hay" w:date="2016-10-12T00:35:00Z">
              <w:rPr>
                <w:rStyle w:val="Hyperlink"/>
                <w:rFonts w:eastAsia="Calibri"/>
              </w:rPr>
            </w:rPrChange>
          </w:rPr>
          <w:fldChar w:fldCharType="begin"/>
        </w:r>
        <w:r w:rsidR="00F74494" w:rsidRPr="00071739" w:rsidDel="00071739">
          <w:rPr>
            <w:lang w:val="fr-FR"/>
            <w:rPrChange w:id="33" w:author="Plenary Room" w:date="2016-10-14T09:46:00Z">
              <w:rPr/>
            </w:rPrChange>
          </w:rPr>
          <w:delInstrText xml:space="preserve"> HYPERLINK "mailto:academy@iala-aism.org" </w:delInstrText>
        </w:r>
        <w:r w:rsidR="00F74494" w:rsidRPr="005F5CDA" w:rsidDel="00071739">
          <w:rPr>
            <w:rPrChange w:id="34" w:author="Adam Hay" w:date="2016-10-12T00:35:00Z">
              <w:rPr>
                <w:rStyle w:val="Hyperlink"/>
                <w:rFonts w:eastAsia="Calibri"/>
              </w:rPr>
            </w:rPrChange>
          </w:rPr>
          <w:fldChar w:fldCharType="separate"/>
        </w:r>
        <w:r w:rsidRPr="00071739" w:rsidDel="00071739">
          <w:rPr>
            <w:rStyle w:val="Hyperlink"/>
            <w:rFonts w:eastAsia="Calibri"/>
            <w:lang w:val="fr-FR"/>
            <w:rPrChange w:id="35" w:author="Plenary Room" w:date="2016-10-14T09:46:00Z">
              <w:rPr>
                <w:rStyle w:val="Hyperlink"/>
                <w:rFonts w:eastAsia="Calibri"/>
              </w:rPr>
            </w:rPrChange>
          </w:rPr>
          <w:delText>academy@iala-aism.org</w:delText>
        </w:r>
        <w:r w:rsidR="00F74494" w:rsidRPr="005F5CDA" w:rsidDel="00071739">
          <w:rPr>
            <w:rStyle w:val="Hyperlink"/>
            <w:rFonts w:eastAsia="Calibri"/>
            <w:rPrChange w:id="36" w:author="Adam Hay" w:date="2016-10-12T00:35:00Z">
              <w:rPr>
                <w:rStyle w:val="Hyperlink"/>
                <w:rFonts w:eastAsia="Calibri"/>
              </w:rPr>
            </w:rPrChange>
          </w:rPr>
          <w:fldChar w:fldCharType="end"/>
        </w:r>
      </w:del>
      <w:ins w:id="37" w:author="Plenary Room" w:date="2016-10-14T09:49:00Z">
        <w:r w:rsidR="00071739" w:rsidRPr="005F5CDA">
          <w:rPr>
            <w:rPrChange w:id="38" w:author="Adam Hay" w:date="2016-10-12T00:35:00Z">
              <w:rPr>
                <w:rStyle w:val="Hyperlink"/>
                <w:rFonts w:eastAsia="Calibri"/>
              </w:rPr>
            </w:rPrChange>
          </w:rPr>
          <w:fldChar w:fldCharType="begin"/>
        </w:r>
        <w:r w:rsidR="00071739" w:rsidRPr="00071739">
          <w:rPr>
            <w:lang w:val="fr-FR"/>
            <w:rPrChange w:id="39" w:author="Plenary Room" w:date="2016-10-14T09:46:00Z">
              <w:rPr/>
            </w:rPrChange>
          </w:rPr>
          <w:instrText xml:space="preserve"> HYPERLINK "mailto:academy@iala-aism.org" </w:instrText>
        </w:r>
        <w:r w:rsidR="00071739" w:rsidRPr="005F5CDA">
          <w:rPr>
            <w:rPrChange w:id="40" w:author="Adam Hay" w:date="2016-10-12T00:35:00Z">
              <w:rPr>
                <w:rStyle w:val="Hyperlink"/>
                <w:rFonts w:eastAsia="Calibri"/>
              </w:rPr>
            </w:rPrChange>
          </w:rPr>
          <w:fldChar w:fldCharType="separate"/>
        </w:r>
        <w:r w:rsidR="00071739">
          <w:rPr>
            <w:rStyle w:val="Hyperlink"/>
            <w:rFonts w:eastAsia="Calibri"/>
            <w:lang w:val="fr-FR"/>
          </w:rPr>
          <w:t>contact</w:t>
        </w:r>
        <w:r w:rsidR="00071739" w:rsidRPr="00071739">
          <w:rPr>
            <w:rStyle w:val="Hyperlink"/>
            <w:rFonts w:eastAsia="Calibri"/>
            <w:lang w:val="fr-FR"/>
            <w:rPrChange w:id="41" w:author="Plenary Room" w:date="2016-10-14T09:46:00Z">
              <w:rPr>
                <w:rStyle w:val="Hyperlink"/>
                <w:rFonts w:eastAsia="Calibri"/>
              </w:rPr>
            </w:rPrChange>
          </w:rPr>
          <w:t>@iala-aism.org</w:t>
        </w:r>
        <w:r w:rsidR="00071739" w:rsidRPr="005F5CDA">
          <w:rPr>
            <w:rStyle w:val="Hyperlink"/>
            <w:rFonts w:eastAsia="Calibri"/>
            <w:rPrChange w:id="42" w:author="Adam Hay" w:date="2016-10-12T00:35:00Z">
              <w:rPr>
                <w:rStyle w:val="Hyperlink"/>
                <w:rFonts w:eastAsia="Calibri"/>
              </w:rPr>
            </w:rPrChange>
          </w:rPr>
          <w:fldChar w:fldCharType="end"/>
        </w:r>
      </w:ins>
    </w:p>
    <w:p w14:paraId="79763479" w14:textId="77777777" w:rsidR="00380F03" w:rsidRPr="003322BB" w:rsidRDefault="00380F03" w:rsidP="00380F03">
      <w:pPr>
        <w:pStyle w:val="BodyText"/>
        <w:tabs>
          <w:tab w:val="left" w:pos="6521"/>
          <w:tab w:val="left" w:pos="7513"/>
        </w:tabs>
        <w:rPr>
          <w:rStyle w:val="Hyperlink"/>
          <w:rFonts w:cs="Arial"/>
          <w:lang w:eastAsia="de-DE"/>
        </w:rPr>
      </w:pPr>
      <w:r w:rsidRPr="005F5CDA">
        <w:rPr>
          <w:lang w:eastAsia="de-DE"/>
        </w:rPr>
        <w:t>France</w:t>
      </w:r>
      <w:r w:rsidRPr="003322BB">
        <w:rPr>
          <w:lang w:eastAsia="de-DE"/>
        </w:rPr>
        <w:tab/>
        <w:t>Internet:</w:t>
      </w:r>
      <w:r w:rsidRPr="003322BB">
        <w:rPr>
          <w:lang w:eastAsia="de-DE"/>
        </w:rPr>
        <w:tab/>
      </w:r>
      <w:hyperlink r:id="rId13" w:history="1">
        <w:r w:rsidRPr="003322BB">
          <w:rPr>
            <w:rStyle w:val="Hyperlink"/>
            <w:rFonts w:cs="Arial"/>
            <w:lang w:eastAsia="de-DE"/>
          </w:rPr>
          <w:t>www.iala-aism.org</w:t>
        </w:r>
      </w:hyperlink>
    </w:p>
    <w:p w14:paraId="46C80A94" w14:textId="77777777" w:rsidR="00465491" w:rsidRPr="00093294" w:rsidRDefault="00465491" w:rsidP="00AC1940">
      <w:pPr>
        <w:pStyle w:val="BodyText"/>
        <w:tabs>
          <w:tab w:val="left" w:pos="6521"/>
          <w:tab w:val="left" w:pos="7513"/>
        </w:tabs>
      </w:pPr>
      <w:r w:rsidRPr="00093294">
        <w:br w:type="page"/>
      </w:r>
    </w:p>
    <w:p w14:paraId="034ABD17" w14:textId="77777777" w:rsidR="00465491" w:rsidRPr="00093294" w:rsidRDefault="00513460" w:rsidP="00513460">
      <w:pPr>
        <w:pStyle w:val="Part"/>
      </w:pPr>
      <w:bookmarkStart w:id="43" w:name="_Toc442348085"/>
      <w:bookmarkStart w:id="44" w:name="_Toc462309250"/>
      <w:r w:rsidRPr="00093294">
        <w:lastRenderedPageBreak/>
        <w:t xml:space="preserve">- </w:t>
      </w:r>
      <w:r w:rsidR="007D747F" w:rsidRPr="00093294">
        <w:rPr>
          <w:caps w:val="0"/>
        </w:rPr>
        <w:t>COURSE OVERVIEW</w:t>
      </w:r>
      <w:bookmarkEnd w:id="43"/>
      <w:bookmarkEnd w:id="44"/>
    </w:p>
    <w:p w14:paraId="6544CF5B" w14:textId="77777777" w:rsidR="00465491" w:rsidRPr="00093294" w:rsidRDefault="0010151D" w:rsidP="00665C35">
      <w:pPr>
        <w:pStyle w:val="Heading1"/>
        <w:numPr>
          <w:ilvl w:val="0"/>
          <w:numId w:val="19"/>
        </w:numPr>
      </w:pPr>
      <w:bookmarkStart w:id="45" w:name="_Toc462309251"/>
      <w:r>
        <w:t>SCOPE</w:t>
      </w:r>
      <w:bookmarkEnd w:id="45"/>
    </w:p>
    <w:p w14:paraId="1BD3B226" w14:textId="77777777" w:rsidR="00465491" w:rsidRPr="00093294" w:rsidRDefault="00465491" w:rsidP="00465491">
      <w:pPr>
        <w:pStyle w:val="Heading1separatationline"/>
      </w:pPr>
    </w:p>
    <w:p w14:paraId="633E39B7" w14:textId="77777777" w:rsidR="00A045A3" w:rsidRPr="00A045A3" w:rsidRDefault="00A045A3" w:rsidP="00A045A3">
      <w:pPr>
        <w:pStyle w:val="BodyText"/>
      </w:pPr>
      <w:r w:rsidRPr="00A045A3">
        <w:t>This course is intended to provide technicians with the theoretical and practical training necessary to have a satisfactory understanding of the use of marine signal lanterns, their colour and factors affecting their range.</w:t>
      </w:r>
    </w:p>
    <w:p w14:paraId="6894370E" w14:textId="77777777" w:rsidR="00A045A3" w:rsidRDefault="00A045A3" w:rsidP="00A045A3">
      <w:pPr>
        <w:pStyle w:val="BodyText"/>
      </w:pPr>
      <w:r w:rsidRPr="00A045A3">
        <w:t xml:space="preserve">This course should only be conducted after participants have completed successfully Level 2 Module 1 Element 1.3 which includes an introduction to marine lanterns, light characters and ranges. </w:t>
      </w:r>
      <w:r>
        <w:t xml:space="preserve"> </w:t>
      </w:r>
      <w:r w:rsidRPr="00A045A3">
        <w:t xml:space="preserve">This course is intended to be supported by further practical training modules on lamp changers; self-contained lanterns; classical lenses; rotating beacons; mercury rotating optics and range, sector and leading lights. </w:t>
      </w:r>
      <w:r>
        <w:t xml:space="preserve"> </w:t>
      </w:r>
      <w:r w:rsidRPr="00A045A3">
        <w:t>Details of these supporting model courses can be found in the Level 2 Technician training overview document IALA WWA L2.0.</w:t>
      </w:r>
    </w:p>
    <w:p w14:paraId="26AFBD9C" w14:textId="1911053B" w:rsidR="00D2697A" w:rsidRDefault="0010151D" w:rsidP="00A045A3">
      <w:pPr>
        <w:pStyle w:val="Heading1"/>
      </w:pPr>
      <w:bookmarkStart w:id="46" w:name="_Toc462309252"/>
      <w:r>
        <w:t>OBJECTIVE</w:t>
      </w:r>
      <w:bookmarkEnd w:id="46"/>
    </w:p>
    <w:p w14:paraId="3F09DECA" w14:textId="77777777" w:rsidR="0010151D" w:rsidRDefault="0010151D" w:rsidP="0010151D">
      <w:pPr>
        <w:pStyle w:val="Heading1separatationline"/>
      </w:pPr>
    </w:p>
    <w:p w14:paraId="78B4D268" w14:textId="59027AF7" w:rsidR="0010151D" w:rsidRPr="0010151D" w:rsidRDefault="00A045A3" w:rsidP="0010151D">
      <w:pPr>
        <w:pStyle w:val="BodyText"/>
      </w:pPr>
      <w:r w:rsidRPr="00A045A3">
        <w:t>Upon successful completion of this course, participants will have acquired sufficient knowledge to understand the use of marine lanterns within their organizations and factors affecting their operational efficiency.</w:t>
      </w:r>
    </w:p>
    <w:p w14:paraId="4BF8D69E" w14:textId="77777777" w:rsidR="0010151D" w:rsidRDefault="0010151D" w:rsidP="0010151D">
      <w:pPr>
        <w:pStyle w:val="Heading1"/>
      </w:pPr>
      <w:bookmarkStart w:id="47" w:name="_Toc462309253"/>
      <w:r>
        <w:t>COURSE OUTLINE</w:t>
      </w:r>
      <w:bookmarkEnd w:id="47"/>
    </w:p>
    <w:p w14:paraId="244E4889" w14:textId="77777777" w:rsidR="0010151D" w:rsidRDefault="0010151D" w:rsidP="0010151D">
      <w:pPr>
        <w:pStyle w:val="Heading1separatationline"/>
      </w:pPr>
    </w:p>
    <w:p w14:paraId="6A418124" w14:textId="193A4BA0" w:rsidR="002A689F" w:rsidRPr="0010151D" w:rsidRDefault="00A045A3" w:rsidP="0010151D">
      <w:pPr>
        <w:pStyle w:val="BodyText"/>
      </w:pPr>
      <w:r w:rsidRPr="00BC22E9">
        <w:t xml:space="preserve">This </w:t>
      </w:r>
      <w:r>
        <w:t xml:space="preserve">principally theoretical </w:t>
      </w:r>
      <w:r w:rsidRPr="00BC22E9">
        <w:t xml:space="preserve">course is intended to cover the knowledge required for a technician to </w:t>
      </w:r>
      <w:r>
        <w:t xml:space="preserve">understand the components of marine signal lanterns and their use both ashore and afloat.  </w:t>
      </w:r>
      <w:r w:rsidRPr="00BC22E9">
        <w:t xml:space="preserve">The complete course </w:t>
      </w:r>
      <w:r>
        <w:t>comprises 5</w:t>
      </w:r>
      <w:r w:rsidRPr="00BC22E9">
        <w:t xml:space="preserve"> </w:t>
      </w:r>
      <w:r>
        <w:t xml:space="preserve">classroom </w:t>
      </w:r>
      <w:r w:rsidRPr="00BC22E9">
        <w:t xml:space="preserve">modules, each of which deals with a specific subject </w:t>
      </w:r>
      <w:r>
        <w:t xml:space="preserve">concerning marine signal lanterns.  Teaching Module 5 is optional for those organisations who wish their technicians to have a more detailed understanding of the physics of light.  </w:t>
      </w:r>
      <w:r w:rsidRPr="00BC22E9">
        <w:t>Each module begins by stating its scope and aims, and then provides a teaching syllabus.</w:t>
      </w:r>
    </w:p>
    <w:p w14:paraId="6E0425F4" w14:textId="77777777" w:rsidR="0010151D" w:rsidRDefault="0010151D" w:rsidP="0010151D">
      <w:pPr>
        <w:pStyle w:val="Heading1"/>
      </w:pPr>
      <w:bookmarkStart w:id="48" w:name="_Toc462309254"/>
      <w:r>
        <w:t>TEACHING MODULES</w:t>
      </w:r>
      <w:bookmarkEnd w:id="48"/>
    </w:p>
    <w:p w14:paraId="303106B7" w14:textId="77777777" w:rsidR="0010151D" w:rsidRDefault="0010151D" w:rsidP="0010151D">
      <w:pPr>
        <w:pStyle w:val="Heading1separatationline"/>
      </w:pPr>
    </w:p>
    <w:p w14:paraId="63DB64BC" w14:textId="77777777" w:rsidR="0010151D" w:rsidRDefault="0010151D" w:rsidP="00EA4259">
      <w:pPr>
        <w:pStyle w:val="Tablecaption"/>
        <w:jc w:val="center"/>
      </w:pPr>
      <w:bookmarkStart w:id="49" w:name="_Toc462309293"/>
      <w:r>
        <w:t>Table of Teaching Modules</w:t>
      </w:r>
      <w:bookmarkEnd w:id="49"/>
    </w:p>
    <w:tbl>
      <w:tblPr>
        <w:tblW w:w="8949" w:type="dxa"/>
        <w:jc w:val="center"/>
        <w:tblLayout w:type="fixed"/>
        <w:tblLook w:val="0000" w:firstRow="0" w:lastRow="0" w:firstColumn="0" w:lastColumn="0" w:noHBand="0" w:noVBand="0"/>
      </w:tblPr>
      <w:tblGrid>
        <w:gridCol w:w="3124"/>
        <w:gridCol w:w="1296"/>
        <w:gridCol w:w="4529"/>
      </w:tblGrid>
      <w:tr w:rsidR="00EA4259" w:rsidRPr="001A35C8" w14:paraId="72DF26C3" w14:textId="77777777" w:rsidTr="000A48E3">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72B45A5C"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0BFB6201"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5EB671A" w14:textId="77777777" w:rsidR="00EA4259" w:rsidRPr="0081138A" w:rsidRDefault="00EA4259" w:rsidP="00EA4259">
            <w:pPr>
              <w:pStyle w:val="Tableheading"/>
            </w:pPr>
            <w:r w:rsidRPr="0081138A">
              <w:t>Overview</w:t>
            </w:r>
          </w:p>
        </w:tc>
      </w:tr>
      <w:tr w:rsidR="00EA4259" w:rsidRPr="001A35C8" w14:paraId="00F1874A"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75DEEA44" w14:textId="4BCBC8B3" w:rsidR="00EA4259" w:rsidRPr="00A9778C" w:rsidRDefault="00A045A3" w:rsidP="00EA4259">
            <w:pPr>
              <w:pStyle w:val="Tabletext"/>
              <w:rPr>
                <w:sz w:val="22"/>
                <w:rPrChange w:id="50" w:author="Adam Hay" w:date="2016-10-11T22:40:00Z">
                  <w:rPr/>
                </w:rPrChange>
              </w:rPr>
            </w:pPr>
            <w:r w:rsidRPr="00A9778C">
              <w:rPr>
                <w:noProof/>
                <w:sz w:val="22"/>
                <w:rPrChange w:id="51" w:author="Adam Hay" w:date="2016-10-11T22:40:00Z">
                  <w:rPr>
                    <w:noProof/>
                  </w:rPr>
                </w:rPrChange>
              </w:rPr>
              <w:t>Introduction to light and range</w:t>
            </w:r>
          </w:p>
        </w:tc>
        <w:tc>
          <w:tcPr>
            <w:tcW w:w="1296" w:type="dxa"/>
            <w:tcBorders>
              <w:top w:val="single" w:sz="6" w:space="0" w:color="000000"/>
              <w:left w:val="single" w:sz="4" w:space="0" w:color="000000"/>
              <w:bottom w:val="single" w:sz="4" w:space="0" w:color="000000"/>
              <w:right w:val="single" w:sz="4" w:space="0" w:color="000000"/>
            </w:tcBorders>
            <w:vAlign w:val="center"/>
          </w:tcPr>
          <w:p w14:paraId="03CE3468" w14:textId="708A9196" w:rsidR="00EA4259" w:rsidRPr="00A9778C" w:rsidRDefault="00A045A3" w:rsidP="00EA4259">
            <w:pPr>
              <w:pStyle w:val="Tabletext"/>
              <w:jc w:val="center"/>
              <w:rPr>
                <w:sz w:val="22"/>
                <w:rPrChange w:id="52" w:author="Adam Hay" w:date="2016-10-11T22:40:00Z">
                  <w:rPr/>
                </w:rPrChange>
              </w:rPr>
            </w:pPr>
            <w:r w:rsidRPr="00A9778C">
              <w:rPr>
                <w:sz w:val="22"/>
                <w:rPrChange w:id="53" w:author="Adam Hay" w:date="2016-10-11T22:40:00Z">
                  <w:rPr/>
                </w:rPrChange>
              </w:rPr>
              <w:t>3</w:t>
            </w:r>
            <w:r w:rsidR="00EA4259" w:rsidRPr="00A9778C">
              <w:rPr>
                <w:sz w:val="22"/>
                <w:rPrChange w:id="54" w:author="Adam Hay" w:date="2016-10-11T22:40:00Z">
                  <w:rPr/>
                </w:rPrChange>
              </w:rPr>
              <w:t>.0</w:t>
            </w:r>
          </w:p>
        </w:tc>
        <w:tc>
          <w:tcPr>
            <w:tcW w:w="4529" w:type="dxa"/>
            <w:tcBorders>
              <w:top w:val="single" w:sz="6" w:space="0" w:color="000000"/>
              <w:left w:val="single" w:sz="4" w:space="0" w:color="000000"/>
              <w:bottom w:val="single" w:sz="4" w:space="0" w:color="000000"/>
              <w:right w:val="single" w:sz="4" w:space="0" w:color="000000"/>
            </w:tcBorders>
          </w:tcPr>
          <w:p w14:paraId="4B0459B0" w14:textId="615AB870" w:rsidR="00BB28FC" w:rsidRPr="00A9778C" w:rsidRDefault="00A045A3" w:rsidP="00A045A3">
            <w:pPr>
              <w:pStyle w:val="Tabletext"/>
              <w:ind w:left="2"/>
              <w:rPr>
                <w:sz w:val="22"/>
                <w:rPrChange w:id="55" w:author="Adam Hay" w:date="2016-10-11T22:40:00Z">
                  <w:rPr/>
                </w:rPrChange>
              </w:rPr>
            </w:pPr>
            <w:r w:rsidRPr="00A9778C">
              <w:rPr>
                <w:rFonts w:cs="Arial"/>
                <w:sz w:val="22"/>
                <w:rPrChange w:id="56" w:author="Adam Hay" w:date="2016-10-11T22:40:00Z">
                  <w:rPr>
                    <w:rFonts w:cs="Arial"/>
                  </w:rPr>
                </w:rPrChange>
              </w:rPr>
              <w:t>This module describes the behaviour of light in the atmosphere and factors affecting its range</w:t>
            </w:r>
          </w:p>
        </w:tc>
      </w:tr>
      <w:tr w:rsidR="00EA4259" w:rsidRPr="001A35C8" w14:paraId="653F9B79"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CDFC6E6" w14:textId="2E5A6096" w:rsidR="00EA4259" w:rsidRPr="00A9778C" w:rsidRDefault="00A045A3" w:rsidP="00EA4259">
            <w:pPr>
              <w:pStyle w:val="Tabletext"/>
              <w:rPr>
                <w:sz w:val="22"/>
                <w:rPrChange w:id="57" w:author="Adam Hay" w:date="2016-10-11T22:40:00Z">
                  <w:rPr/>
                </w:rPrChange>
              </w:rPr>
            </w:pPr>
            <w:r w:rsidRPr="00A9778C">
              <w:rPr>
                <w:noProof/>
                <w:sz w:val="22"/>
                <w:rPrChange w:id="58" w:author="Adam Hay" w:date="2016-10-11T22:40:00Z">
                  <w:rPr>
                    <w:noProof/>
                  </w:rPr>
                </w:rPrChange>
              </w:rPr>
              <w:t>Light sources</w:t>
            </w:r>
            <w:del w:id="59" w:author="Adam Hay" w:date="2016-10-11T22:40:00Z">
              <w:r w:rsidRPr="00A9778C" w:rsidDel="00A9778C">
                <w:rPr>
                  <w:sz w:val="22"/>
                  <w:rPrChange w:id="60" w:author="Adam Hay" w:date="2016-10-11T22:40:00Z">
                    <w:rPr/>
                  </w:rPrChange>
                </w:rPr>
                <w:delText xml:space="preserve"> </w:delText>
              </w:r>
              <w:r w:rsidR="00EA4259" w:rsidRPr="00A9778C" w:rsidDel="00A9778C">
                <w:rPr>
                  <w:sz w:val="22"/>
                  <w:rPrChange w:id="61" w:author="Adam Hay" w:date="2016-10-11T22:40:00Z">
                    <w:rPr/>
                  </w:rPrChange>
                </w:rPr>
                <w:delText>e</w:delText>
              </w:r>
            </w:del>
          </w:p>
        </w:tc>
        <w:tc>
          <w:tcPr>
            <w:tcW w:w="1296" w:type="dxa"/>
            <w:tcBorders>
              <w:top w:val="single" w:sz="4" w:space="0" w:color="000000"/>
              <w:left w:val="single" w:sz="4" w:space="0" w:color="000000"/>
              <w:bottom w:val="single" w:sz="4" w:space="0" w:color="000000"/>
              <w:right w:val="single" w:sz="4" w:space="0" w:color="000000"/>
            </w:tcBorders>
            <w:vAlign w:val="center"/>
          </w:tcPr>
          <w:p w14:paraId="3FDE350E" w14:textId="0E5C4F33" w:rsidR="00EA4259" w:rsidRPr="00A9778C" w:rsidRDefault="00A045A3" w:rsidP="00EA4259">
            <w:pPr>
              <w:pStyle w:val="Tabletext"/>
              <w:jc w:val="center"/>
              <w:rPr>
                <w:sz w:val="22"/>
                <w:rPrChange w:id="62" w:author="Adam Hay" w:date="2016-10-11T22:40:00Z">
                  <w:rPr/>
                </w:rPrChange>
              </w:rPr>
            </w:pPr>
            <w:r w:rsidRPr="00A9778C">
              <w:rPr>
                <w:sz w:val="22"/>
                <w:rPrChange w:id="63" w:author="Adam Hay" w:date="2016-10-11T22:40:00Z">
                  <w:rPr/>
                </w:rPrChange>
              </w:rPr>
              <w:t>2</w:t>
            </w:r>
            <w:r w:rsidR="00EA4259" w:rsidRPr="00A9778C">
              <w:rPr>
                <w:sz w:val="22"/>
                <w:rPrChange w:id="64" w:author="Adam Hay" w:date="2016-10-11T22:40:00Z">
                  <w:rPr/>
                </w:rPrChange>
              </w:rPr>
              <w:t>.0</w:t>
            </w:r>
          </w:p>
        </w:tc>
        <w:tc>
          <w:tcPr>
            <w:tcW w:w="4529" w:type="dxa"/>
            <w:tcBorders>
              <w:top w:val="single" w:sz="4" w:space="0" w:color="000000"/>
              <w:left w:val="single" w:sz="4" w:space="0" w:color="000000"/>
              <w:bottom w:val="single" w:sz="4" w:space="0" w:color="000000"/>
              <w:right w:val="single" w:sz="4" w:space="0" w:color="000000"/>
            </w:tcBorders>
          </w:tcPr>
          <w:p w14:paraId="4AA634AD" w14:textId="3FCC852A" w:rsidR="00EA4259" w:rsidRPr="00A9778C" w:rsidRDefault="00A045A3" w:rsidP="00BB28FC">
            <w:pPr>
              <w:pStyle w:val="Tabletext"/>
              <w:ind w:left="2"/>
              <w:rPr>
                <w:sz w:val="22"/>
                <w:rPrChange w:id="65" w:author="Adam Hay" w:date="2016-10-11T22:40:00Z">
                  <w:rPr/>
                </w:rPrChange>
              </w:rPr>
            </w:pPr>
            <w:r w:rsidRPr="00A9778C">
              <w:rPr>
                <w:sz w:val="22"/>
              </w:rPr>
              <w:t>This module describes the development of light sources and their associated reflectors and lenses</w:t>
            </w:r>
          </w:p>
        </w:tc>
      </w:tr>
      <w:tr w:rsidR="00EA4259" w:rsidRPr="001A35C8" w14:paraId="5370B07A"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43C6DDD" w14:textId="2428837E" w:rsidR="00EA4259" w:rsidRPr="00A9778C" w:rsidRDefault="00A045A3" w:rsidP="00EA4259">
            <w:pPr>
              <w:pStyle w:val="Tabletext"/>
              <w:rPr>
                <w:sz w:val="22"/>
                <w:rPrChange w:id="66" w:author="Adam Hay" w:date="2016-10-11T22:40:00Z">
                  <w:rPr/>
                </w:rPrChange>
              </w:rPr>
            </w:pPr>
            <w:r w:rsidRPr="00A9778C">
              <w:rPr>
                <w:sz w:val="22"/>
              </w:rPr>
              <w:t>Signal colours</w:t>
            </w:r>
          </w:p>
        </w:tc>
        <w:tc>
          <w:tcPr>
            <w:tcW w:w="1296" w:type="dxa"/>
            <w:tcBorders>
              <w:top w:val="single" w:sz="4" w:space="0" w:color="000000"/>
              <w:left w:val="single" w:sz="4" w:space="0" w:color="000000"/>
              <w:bottom w:val="single" w:sz="4" w:space="0" w:color="000000"/>
              <w:right w:val="single" w:sz="4" w:space="0" w:color="000000"/>
            </w:tcBorders>
            <w:vAlign w:val="center"/>
          </w:tcPr>
          <w:p w14:paraId="2D4F8942" w14:textId="208CA306" w:rsidR="00EA4259" w:rsidRPr="00A9778C" w:rsidRDefault="00A045A3" w:rsidP="00EA4259">
            <w:pPr>
              <w:pStyle w:val="Tabletext"/>
              <w:jc w:val="center"/>
              <w:rPr>
                <w:sz w:val="22"/>
                <w:rPrChange w:id="67" w:author="Adam Hay" w:date="2016-10-11T22:40:00Z">
                  <w:rPr/>
                </w:rPrChange>
              </w:rPr>
            </w:pPr>
            <w:r w:rsidRPr="00A9778C">
              <w:rPr>
                <w:sz w:val="22"/>
                <w:rPrChange w:id="68" w:author="Adam Hay" w:date="2016-10-11T22:40:00Z">
                  <w:rPr/>
                </w:rPrChange>
              </w:rPr>
              <w:t>3</w:t>
            </w:r>
            <w:r w:rsidR="00EA4259" w:rsidRPr="00A9778C">
              <w:rPr>
                <w:sz w:val="22"/>
                <w:rPrChange w:id="69" w:author="Adam Hay" w:date="2016-10-11T22:40:00Z">
                  <w:rPr/>
                </w:rPrChange>
              </w:rPr>
              <w:t>.0</w:t>
            </w:r>
          </w:p>
        </w:tc>
        <w:tc>
          <w:tcPr>
            <w:tcW w:w="4529" w:type="dxa"/>
            <w:tcBorders>
              <w:top w:val="single" w:sz="4" w:space="0" w:color="000000"/>
              <w:left w:val="single" w:sz="4" w:space="0" w:color="000000"/>
              <w:bottom w:val="single" w:sz="4" w:space="0" w:color="000000"/>
              <w:right w:val="single" w:sz="4" w:space="0" w:color="000000"/>
            </w:tcBorders>
          </w:tcPr>
          <w:p w14:paraId="5F5177E0" w14:textId="35CF077D" w:rsidR="00EA4259" w:rsidRPr="00A9778C" w:rsidRDefault="00A045A3" w:rsidP="00BB28FC">
            <w:pPr>
              <w:pStyle w:val="Tabletext"/>
              <w:ind w:left="2"/>
              <w:rPr>
                <w:color w:val="auto"/>
                <w:sz w:val="22"/>
                <w:rPrChange w:id="70" w:author="Adam Hay" w:date="2016-10-11T22:40:00Z">
                  <w:rPr>
                    <w:color w:val="auto"/>
                  </w:rPr>
                </w:rPrChange>
              </w:rPr>
            </w:pPr>
            <w:r w:rsidRPr="00A9778C">
              <w:rPr>
                <w:sz w:val="22"/>
              </w:rPr>
              <w:t>This module describes the colours used in visual Aids to Navigation</w:t>
            </w:r>
          </w:p>
        </w:tc>
      </w:tr>
      <w:tr w:rsidR="00A045A3" w:rsidRPr="001A35C8" w14:paraId="2936EBC9" w14:textId="77777777" w:rsidTr="000A48E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22279DB" w14:textId="4CCA6F79" w:rsidR="00A045A3" w:rsidRPr="00A9778C" w:rsidRDefault="00A045A3" w:rsidP="00EA4259">
            <w:pPr>
              <w:pStyle w:val="Tabletext"/>
              <w:rPr>
                <w:bCs/>
                <w:sz w:val="22"/>
                <w:rPrChange w:id="71" w:author="Adam Hay" w:date="2016-10-11T22:40:00Z">
                  <w:rPr>
                    <w:bCs/>
                  </w:rPr>
                </w:rPrChange>
              </w:rPr>
            </w:pPr>
            <w:r w:rsidRPr="00A9778C">
              <w:rPr>
                <w:sz w:val="22"/>
              </w:rPr>
              <w:t>Lenses, prisms and mirror</w:t>
            </w:r>
          </w:p>
        </w:tc>
        <w:tc>
          <w:tcPr>
            <w:tcW w:w="1296" w:type="dxa"/>
            <w:tcBorders>
              <w:top w:val="single" w:sz="4" w:space="0" w:color="000000"/>
              <w:left w:val="single" w:sz="4" w:space="0" w:color="000000"/>
              <w:bottom w:val="single" w:sz="6" w:space="0" w:color="000000"/>
              <w:right w:val="single" w:sz="4" w:space="0" w:color="000000"/>
            </w:tcBorders>
            <w:vAlign w:val="center"/>
          </w:tcPr>
          <w:p w14:paraId="6FA98486" w14:textId="4E56D3CD" w:rsidR="00A045A3" w:rsidRPr="00A9778C" w:rsidRDefault="00A045A3" w:rsidP="00EA4259">
            <w:pPr>
              <w:pStyle w:val="Tabletext"/>
              <w:jc w:val="center"/>
              <w:rPr>
                <w:sz w:val="22"/>
                <w:rPrChange w:id="72" w:author="Adam Hay" w:date="2016-10-11T22:40:00Z">
                  <w:rPr/>
                </w:rPrChange>
              </w:rPr>
            </w:pPr>
            <w:r w:rsidRPr="00A9778C">
              <w:rPr>
                <w:sz w:val="22"/>
                <w:rPrChange w:id="73" w:author="Adam Hay" w:date="2016-10-11T22:40:00Z">
                  <w:rPr/>
                </w:rPrChange>
              </w:rPr>
              <w:t>2</w:t>
            </w:r>
          </w:p>
        </w:tc>
        <w:tc>
          <w:tcPr>
            <w:tcW w:w="4529" w:type="dxa"/>
            <w:tcBorders>
              <w:top w:val="single" w:sz="4" w:space="0" w:color="000000"/>
              <w:left w:val="single" w:sz="4" w:space="0" w:color="000000"/>
              <w:bottom w:val="single" w:sz="6" w:space="0" w:color="000000"/>
              <w:right w:val="single" w:sz="4" w:space="0" w:color="000000"/>
            </w:tcBorders>
          </w:tcPr>
          <w:p w14:paraId="554DEAD6" w14:textId="101D3992" w:rsidR="00A045A3" w:rsidRPr="00A9778C" w:rsidRDefault="00A045A3" w:rsidP="00BB28FC">
            <w:pPr>
              <w:pStyle w:val="Tabletext"/>
              <w:ind w:left="2"/>
              <w:rPr>
                <w:color w:val="auto"/>
                <w:sz w:val="22"/>
                <w:rPrChange w:id="74" w:author="Adam Hay" w:date="2016-10-11T22:40:00Z">
                  <w:rPr>
                    <w:color w:val="auto"/>
                  </w:rPr>
                </w:rPrChange>
              </w:rPr>
            </w:pPr>
            <w:r w:rsidRPr="00A9778C">
              <w:rPr>
                <w:rFonts w:cs="Arial"/>
                <w:sz w:val="22"/>
                <w:rPrChange w:id="75" w:author="Adam Hay" w:date="2016-10-11T22:40:00Z">
                  <w:rPr>
                    <w:rFonts w:ascii="Arial" w:hAnsi="Arial" w:cs="Arial"/>
                  </w:rPr>
                </w:rPrChange>
              </w:rPr>
              <w:t>This module describes the use of lenses, prisms and mirrors to focus a beam of light</w:t>
            </w:r>
          </w:p>
        </w:tc>
      </w:tr>
      <w:tr w:rsidR="00A045A3" w:rsidRPr="001A35C8" w14:paraId="1F36B2D8" w14:textId="77777777" w:rsidTr="000A48E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ED29E0E" w14:textId="27F2A99B" w:rsidR="00A045A3" w:rsidRPr="00A9778C" w:rsidRDefault="00A045A3" w:rsidP="00EA4259">
            <w:pPr>
              <w:pStyle w:val="Tabletext"/>
              <w:rPr>
                <w:bCs/>
                <w:sz w:val="22"/>
                <w:rPrChange w:id="76" w:author="Adam Hay" w:date="2016-10-11T22:40:00Z">
                  <w:rPr>
                    <w:bCs/>
                  </w:rPr>
                </w:rPrChange>
              </w:rPr>
            </w:pPr>
            <w:r w:rsidRPr="00A9778C">
              <w:rPr>
                <w:noProof/>
                <w:sz w:val="22"/>
                <w:rPrChange w:id="77" w:author="Adam Hay" w:date="2016-10-11T22:40:00Z">
                  <w:rPr>
                    <w:noProof/>
                  </w:rPr>
                </w:rPrChange>
              </w:rPr>
              <w:t>The physics of reflection and refraction of light (Optional)</w:t>
            </w:r>
          </w:p>
        </w:tc>
        <w:tc>
          <w:tcPr>
            <w:tcW w:w="1296" w:type="dxa"/>
            <w:tcBorders>
              <w:top w:val="single" w:sz="4" w:space="0" w:color="000000"/>
              <w:left w:val="single" w:sz="4" w:space="0" w:color="000000"/>
              <w:bottom w:val="single" w:sz="6" w:space="0" w:color="000000"/>
              <w:right w:val="single" w:sz="4" w:space="0" w:color="000000"/>
            </w:tcBorders>
            <w:vAlign w:val="center"/>
          </w:tcPr>
          <w:p w14:paraId="11063350" w14:textId="15DFB77A" w:rsidR="00A045A3" w:rsidRPr="00A9778C" w:rsidRDefault="00A045A3" w:rsidP="00EA4259">
            <w:pPr>
              <w:pStyle w:val="Tabletext"/>
              <w:jc w:val="center"/>
              <w:rPr>
                <w:sz w:val="22"/>
                <w:rPrChange w:id="78" w:author="Adam Hay" w:date="2016-10-11T22:40:00Z">
                  <w:rPr/>
                </w:rPrChange>
              </w:rPr>
            </w:pPr>
            <w:r w:rsidRPr="00A9778C">
              <w:rPr>
                <w:sz w:val="22"/>
                <w:rPrChange w:id="79" w:author="Adam Hay" w:date="2016-10-11T22:40:00Z">
                  <w:rPr/>
                </w:rPrChange>
              </w:rPr>
              <w:t>(4)</w:t>
            </w:r>
          </w:p>
        </w:tc>
        <w:tc>
          <w:tcPr>
            <w:tcW w:w="4529" w:type="dxa"/>
            <w:tcBorders>
              <w:top w:val="single" w:sz="4" w:space="0" w:color="000000"/>
              <w:left w:val="single" w:sz="4" w:space="0" w:color="000000"/>
              <w:bottom w:val="single" w:sz="6" w:space="0" w:color="000000"/>
              <w:right w:val="single" w:sz="4" w:space="0" w:color="000000"/>
            </w:tcBorders>
          </w:tcPr>
          <w:p w14:paraId="35EB4EB1" w14:textId="3E47A5C6" w:rsidR="00A045A3" w:rsidRPr="00A9778C" w:rsidRDefault="00A045A3" w:rsidP="00BB28FC">
            <w:pPr>
              <w:pStyle w:val="Tabletext"/>
              <w:ind w:left="2"/>
              <w:rPr>
                <w:color w:val="auto"/>
                <w:sz w:val="22"/>
                <w:rPrChange w:id="80" w:author="Adam Hay" w:date="2016-10-11T22:40:00Z">
                  <w:rPr>
                    <w:color w:val="auto"/>
                  </w:rPr>
                </w:rPrChange>
              </w:rPr>
            </w:pPr>
            <w:r w:rsidRPr="00A9778C">
              <w:rPr>
                <w:sz w:val="22"/>
                <w:rPrChange w:id="81" w:author="Adam Hay" w:date="2016-10-11T22:40:00Z">
                  <w:rPr/>
                </w:rPrChange>
              </w:rPr>
              <w:t>This optional practical module describes the physics of the theory of light in greater detail</w:t>
            </w:r>
          </w:p>
        </w:tc>
      </w:tr>
      <w:tr w:rsidR="00A045A3" w:rsidRPr="001A35C8" w14:paraId="1B396DA7" w14:textId="77777777" w:rsidTr="000A48E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58E3F1FE" w14:textId="19EBAF49" w:rsidR="00A045A3" w:rsidRPr="00A9778C" w:rsidRDefault="00A045A3" w:rsidP="00EA4259">
            <w:pPr>
              <w:pStyle w:val="Tabletext"/>
              <w:rPr>
                <w:bCs/>
                <w:sz w:val="22"/>
                <w:rPrChange w:id="82" w:author="Adam Hay" w:date="2016-10-11T22:40:00Z">
                  <w:rPr>
                    <w:bCs/>
                  </w:rPr>
                </w:rPrChange>
              </w:rPr>
            </w:pPr>
            <w:r w:rsidRPr="00A9778C">
              <w:rPr>
                <w:sz w:val="22"/>
              </w:rPr>
              <w:t>Evaluation</w:t>
            </w:r>
          </w:p>
        </w:tc>
        <w:tc>
          <w:tcPr>
            <w:tcW w:w="1296" w:type="dxa"/>
            <w:tcBorders>
              <w:top w:val="single" w:sz="4" w:space="0" w:color="000000"/>
              <w:left w:val="single" w:sz="4" w:space="0" w:color="000000"/>
              <w:bottom w:val="single" w:sz="6" w:space="0" w:color="000000"/>
              <w:right w:val="single" w:sz="4" w:space="0" w:color="000000"/>
            </w:tcBorders>
            <w:vAlign w:val="center"/>
          </w:tcPr>
          <w:p w14:paraId="3BC780B4" w14:textId="428E754C" w:rsidR="00A045A3" w:rsidRPr="00A9778C" w:rsidRDefault="00A045A3" w:rsidP="00EA4259">
            <w:pPr>
              <w:pStyle w:val="Tabletext"/>
              <w:jc w:val="center"/>
              <w:rPr>
                <w:sz w:val="22"/>
                <w:rPrChange w:id="83" w:author="Adam Hay" w:date="2016-10-11T22:40:00Z">
                  <w:rPr/>
                </w:rPrChange>
              </w:rPr>
            </w:pPr>
            <w:r w:rsidRPr="00A9778C">
              <w:rPr>
                <w:sz w:val="22"/>
                <w:rPrChange w:id="84" w:author="Adam Hay" w:date="2016-10-11T22:40:00Z">
                  <w:rPr/>
                </w:rPrChange>
              </w:rPr>
              <w:t>1</w:t>
            </w:r>
          </w:p>
        </w:tc>
        <w:tc>
          <w:tcPr>
            <w:tcW w:w="4529" w:type="dxa"/>
            <w:tcBorders>
              <w:top w:val="single" w:sz="4" w:space="0" w:color="000000"/>
              <w:left w:val="single" w:sz="4" w:space="0" w:color="000000"/>
              <w:bottom w:val="single" w:sz="6" w:space="0" w:color="000000"/>
              <w:right w:val="single" w:sz="4" w:space="0" w:color="000000"/>
            </w:tcBorders>
          </w:tcPr>
          <w:p w14:paraId="6FA154A7" w14:textId="0A9D4ED6" w:rsidR="00A045A3" w:rsidRPr="00A9778C" w:rsidRDefault="00A045A3" w:rsidP="00BB28FC">
            <w:pPr>
              <w:pStyle w:val="Tabletext"/>
              <w:ind w:left="2"/>
              <w:rPr>
                <w:color w:val="auto"/>
                <w:sz w:val="22"/>
                <w:rPrChange w:id="85" w:author="Adam Hay" w:date="2016-10-11T22:40:00Z">
                  <w:rPr>
                    <w:color w:val="auto"/>
                  </w:rPr>
                </w:rPrChange>
              </w:rPr>
            </w:pPr>
            <w:r w:rsidRPr="00A9778C">
              <w:rPr>
                <w:color w:val="auto"/>
                <w:sz w:val="22"/>
              </w:rPr>
              <w:t>Written test</w:t>
            </w:r>
          </w:p>
        </w:tc>
      </w:tr>
      <w:tr w:rsidR="00EA4259" w:rsidRPr="001A35C8" w14:paraId="289F6428" w14:textId="77777777" w:rsidTr="000A48E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252F2BF0" w14:textId="77777777" w:rsidR="00EA4259" w:rsidRPr="00A9778C" w:rsidRDefault="00EA4259" w:rsidP="00EA4259">
            <w:pPr>
              <w:pStyle w:val="Tabletext"/>
              <w:rPr>
                <w:sz w:val="22"/>
                <w:rPrChange w:id="86" w:author="Adam Hay" w:date="2016-10-11T22:40:00Z">
                  <w:rPr/>
                </w:rPrChange>
              </w:rPr>
            </w:pPr>
            <w:r w:rsidRPr="00A9778C">
              <w:rPr>
                <w:b/>
                <w:bCs/>
                <w:sz w:val="22"/>
                <w:rPrChange w:id="87" w:author="Adam Hay" w:date="2016-10-11T22:40:00Z">
                  <w:rPr>
                    <w:b/>
                    <w:bCs/>
                  </w:rPr>
                </w:rPrChange>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DB55415" w14:textId="250639F4" w:rsidR="00EA4259" w:rsidRPr="00A9778C" w:rsidRDefault="00EA4259" w:rsidP="00A045A3">
            <w:pPr>
              <w:pStyle w:val="Tabletext"/>
              <w:jc w:val="center"/>
              <w:rPr>
                <w:b/>
                <w:sz w:val="22"/>
                <w:rPrChange w:id="88" w:author="Adam Hay" w:date="2016-10-11T22:40:00Z">
                  <w:rPr>
                    <w:b/>
                  </w:rPr>
                </w:rPrChange>
              </w:rPr>
            </w:pPr>
            <w:r w:rsidRPr="00A9778C">
              <w:rPr>
                <w:b/>
                <w:sz w:val="22"/>
                <w:rPrChange w:id="89" w:author="Adam Hay" w:date="2016-10-11T22:40:00Z">
                  <w:rPr>
                    <w:b/>
                  </w:rPr>
                </w:rPrChange>
              </w:rPr>
              <w:t>1</w:t>
            </w:r>
            <w:r w:rsidR="00A045A3" w:rsidRPr="00A9778C">
              <w:rPr>
                <w:b/>
                <w:sz w:val="22"/>
                <w:rPrChange w:id="90" w:author="Adam Hay" w:date="2016-10-11T22:40:00Z">
                  <w:rPr>
                    <w:b/>
                  </w:rPr>
                </w:rPrChange>
              </w:rPr>
              <w:t>1 or 15</w:t>
            </w:r>
          </w:p>
        </w:tc>
        <w:tc>
          <w:tcPr>
            <w:tcW w:w="4529" w:type="dxa"/>
            <w:tcBorders>
              <w:top w:val="single" w:sz="4" w:space="0" w:color="000000"/>
              <w:left w:val="single" w:sz="4" w:space="0" w:color="000000"/>
              <w:bottom w:val="single" w:sz="6" w:space="0" w:color="000000"/>
              <w:right w:val="single" w:sz="4" w:space="0" w:color="000000"/>
            </w:tcBorders>
          </w:tcPr>
          <w:p w14:paraId="50675E74" w14:textId="37DF2D5D" w:rsidR="00EA4259" w:rsidRPr="00A9778C" w:rsidRDefault="00EA4259" w:rsidP="00BB28FC">
            <w:pPr>
              <w:pStyle w:val="Tabletext"/>
              <w:ind w:left="2"/>
              <w:rPr>
                <w:color w:val="auto"/>
                <w:sz w:val="22"/>
                <w:rPrChange w:id="91" w:author="Adam Hay" w:date="2016-10-11T22:40:00Z">
                  <w:rPr>
                    <w:color w:val="auto"/>
                  </w:rPr>
                </w:rPrChange>
              </w:rPr>
            </w:pPr>
            <w:r w:rsidRPr="00A9778C">
              <w:rPr>
                <w:color w:val="auto"/>
                <w:sz w:val="22"/>
                <w:rPrChange w:id="92" w:author="Adam Hay" w:date="2016-10-11T22:40:00Z">
                  <w:rPr>
                    <w:color w:val="auto"/>
                  </w:rPr>
                </w:rPrChange>
              </w:rPr>
              <w:t xml:space="preserve">Two </w:t>
            </w:r>
            <w:r w:rsidR="00A045A3" w:rsidRPr="00A9778C">
              <w:rPr>
                <w:color w:val="auto"/>
                <w:sz w:val="22"/>
                <w:rPrChange w:id="93" w:author="Adam Hay" w:date="2016-10-11T22:40:00Z">
                  <w:rPr>
                    <w:color w:val="auto"/>
                  </w:rPr>
                </w:rPrChange>
              </w:rPr>
              <w:t xml:space="preserve">(or three) </w:t>
            </w:r>
            <w:r w:rsidRPr="00A9778C">
              <w:rPr>
                <w:color w:val="auto"/>
                <w:sz w:val="22"/>
                <w:rPrChange w:id="94" w:author="Adam Hay" w:date="2016-10-11T22:40:00Z">
                  <w:rPr>
                    <w:color w:val="auto"/>
                  </w:rPr>
                </w:rPrChange>
              </w:rPr>
              <w:t>day course</w:t>
            </w:r>
          </w:p>
        </w:tc>
      </w:tr>
    </w:tbl>
    <w:p w14:paraId="05D2081C" w14:textId="77777777" w:rsidR="0010151D" w:rsidRPr="0010151D" w:rsidRDefault="0010151D" w:rsidP="00EA4259">
      <w:pPr>
        <w:jc w:val="center"/>
      </w:pPr>
    </w:p>
    <w:p w14:paraId="49DA2313" w14:textId="77777777" w:rsidR="00A045A3" w:rsidRDefault="00A045A3">
      <w:pPr>
        <w:spacing w:after="200" w:line="276" w:lineRule="auto"/>
        <w:rPr>
          <w:rFonts w:asciiTheme="majorHAnsi" w:eastAsiaTheme="majorEastAsia" w:hAnsiTheme="majorHAnsi" w:cstheme="majorBidi"/>
          <w:b/>
          <w:bCs/>
          <w:caps/>
          <w:color w:val="00AFAA"/>
          <w:sz w:val="28"/>
          <w:szCs w:val="24"/>
        </w:rPr>
      </w:pPr>
      <w:r>
        <w:br w:type="page"/>
      </w:r>
    </w:p>
    <w:p w14:paraId="658DC8C6" w14:textId="4FE61C57" w:rsidR="0010151D" w:rsidRDefault="00EA4259" w:rsidP="00EA4259">
      <w:pPr>
        <w:pStyle w:val="Heading1"/>
      </w:pPr>
      <w:bookmarkStart w:id="95" w:name="_Toc462309255"/>
      <w:r>
        <w:lastRenderedPageBreak/>
        <w:t>SPECIFIC COURSE RELATED TEACHING AIDS</w:t>
      </w:r>
      <w:bookmarkEnd w:id="95"/>
    </w:p>
    <w:p w14:paraId="0B5C5363" w14:textId="77777777" w:rsidR="00EA4259" w:rsidRDefault="00EA4259" w:rsidP="00EA4259">
      <w:pPr>
        <w:pStyle w:val="Heading1separatationline"/>
      </w:pPr>
    </w:p>
    <w:p w14:paraId="62236E83" w14:textId="77777777" w:rsidR="00A045A3" w:rsidRPr="00A045A3" w:rsidRDefault="00A045A3" w:rsidP="00A045A3">
      <w:pPr>
        <w:pStyle w:val="List1"/>
      </w:pPr>
      <w:r w:rsidRPr="00A045A3">
        <w:t>This course is classroom based. Classrooms should be equipped with blackboards, whiteboards, and overhead projectors to enable presentation of the subject matter.</w:t>
      </w:r>
    </w:p>
    <w:p w14:paraId="045377CD" w14:textId="77777777" w:rsidR="00A045A3" w:rsidRPr="00A045A3" w:rsidRDefault="00A045A3" w:rsidP="00A045A3">
      <w:pPr>
        <w:pStyle w:val="List1"/>
      </w:pPr>
      <w:r w:rsidRPr="00A045A3">
        <w:t>A light range test facility or facilities to black-out the classroom.</w:t>
      </w:r>
    </w:p>
    <w:p w14:paraId="1127AFA5" w14:textId="77777777" w:rsidR="00A045A3" w:rsidRPr="00A045A3" w:rsidRDefault="00A045A3" w:rsidP="00A045A3">
      <w:pPr>
        <w:pStyle w:val="List1"/>
      </w:pPr>
      <w:r w:rsidRPr="00A045A3">
        <w:t>An appropriate light source, together with prisms and mirrors.</w:t>
      </w:r>
    </w:p>
    <w:p w14:paraId="3A89FAF3" w14:textId="77777777" w:rsidR="00A045A3" w:rsidRPr="00A045A3" w:rsidRDefault="00A045A3" w:rsidP="00A045A3">
      <w:pPr>
        <w:pStyle w:val="List1"/>
      </w:pPr>
      <w:r w:rsidRPr="00A045A3">
        <w:t>Complete lenses or sections of lens similar to those used in the AtoN service.</w:t>
      </w:r>
    </w:p>
    <w:p w14:paraId="5A6D03FC" w14:textId="77777777" w:rsidR="00A045A3" w:rsidRPr="00A045A3" w:rsidRDefault="00A045A3" w:rsidP="00A045A3">
      <w:pPr>
        <w:pStyle w:val="List1"/>
      </w:pPr>
      <w:r w:rsidRPr="00A045A3">
        <w:t>Light meter.</w:t>
      </w:r>
    </w:p>
    <w:p w14:paraId="233EADDF" w14:textId="77777777" w:rsidR="00A045A3" w:rsidRPr="00A045A3" w:rsidRDefault="00A045A3" w:rsidP="00A045A3">
      <w:pPr>
        <w:pStyle w:val="List1"/>
      </w:pPr>
      <w:r w:rsidRPr="00A045A3">
        <w:t>Laser pointer and smoke generator to demonstrate a light beam path.</w:t>
      </w:r>
    </w:p>
    <w:p w14:paraId="6FF7AF50" w14:textId="36A0F6E4" w:rsidR="0010151D" w:rsidRDefault="00A045A3" w:rsidP="00A045A3">
      <w:pPr>
        <w:pStyle w:val="List1"/>
      </w:pPr>
      <w:r w:rsidRPr="00A045A3">
        <w:t>Selection of light sources in use by the organisation.</w:t>
      </w:r>
    </w:p>
    <w:p w14:paraId="0C0D92AA" w14:textId="77777777" w:rsidR="0010151D" w:rsidRPr="003322BB" w:rsidRDefault="0010151D" w:rsidP="0010151D">
      <w:pPr>
        <w:pStyle w:val="Heading1"/>
      </w:pPr>
      <w:bookmarkStart w:id="96" w:name="_Toc449012678"/>
      <w:bookmarkStart w:id="97" w:name="_Toc462309256"/>
      <w:r w:rsidRPr="003322BB">
        <w:t>ACRONYMS</w:t>
      </w:r>
      <w:bookmarkEnd w:id="96"/>
      <w:bookmarkEnd w:id="97"/>
    </w:p>
    <w:p w14:paraId="7FC04E4F" w14:textId="77777777" w:rsidR="0010151D" w:rsidRPr="003322BB" w:rsidRDefault="0010151D" w:rsidP="0010151D">
      <w:pPr>
        <w:pStyle w:val="Heading1separatationline"/>
      </w:pPr>
    </w:p>
    <w:p w14:paraId="0F8922A4" w14:textId="77777777" w:rsidR="0010151D" w:rsidRPr="003322BB" w:rsidRDefault="0010151D" w:rsidP="0010151D">
      <w:pPr>
        <w:pStyle w:val="BodyText"/>
      </w:pPr>
      <w:r w:rsidRPr="003322BB">
        <w:t>To assist in the use of this model course, the following acronyms have been used:</w:t>
      </w:r>
    </w:p>
    <w:p w14:paraId="1B029D76" w14:textId="77777777" w:rsidR="0010151D" w:rsidRDefault="0010151D" w:rsidP="0010151D">
      <w:pPr>
        <w:pStyle w:val="Acronym"/>
      </w:pPr>
      <w:r w:rsidRPr="003322BB">
        <w:t>AtoN</w:t>
      </w:r>
      <w:r w:rsidRPr="003322BB">
        <w:tab/>
        <w:t>Aid(s) to Navigation</w:t>
      </w:r>
    </w:p>
    <w:p w14:paraId="13144581" w14:textId="70B71188" w:rsidR="00D90775" w:rsidRPr="003322BB" w:rsidRDefault="00D90775" w:rsidP="0010151D">
      <w:pPr>
        <w:pStyle w:val="Acronym"/>
      </w:pPr>
      <w:r>
        <w:t>CIE</w:t>
      </w:r>
      <w:r>
        <w:tab/>
      </w:r>
      <w:r w:rsidRPr="00996CAC">
        <w:rPr>
          <w:szCs w:val="18"/>
        </w:rPr>
        <w:t>Commission Internationale de l'Eclairage (International Commission on Illumination)</w:t>
      </w:r>
    </w:p>
    <w:p w14:paraId="4E5F6DF7" w14:textId="77777777" w:rsidR="0010151D" w:rsidRDefault="0010151D" w:rsidP="0010151D">
      <w:pPr>
        <w:pStyle w:val="Acronym"/>
      </w:pPr>
      <w:r w:rsidRPr="003322BB">
        <w:t>IALA</w:t>
      </w:r>
      <w:r w:rsidRPr="003322BB">
        <w:tab/>
        <w:t>International Association of Marine Aids to Navigation and Lighthouse Authorities</w:t>
      </w:r>
    </w:p>
    <w:p w14:paraId="3E0A7C1D" w14:textId="77777777" w:rsidR="0010151D" w:rsidRDefault="0010151D" w:rsidP="0010151D">
      <w:pPr>
        <w:pStyle w:val="Acronym"/>
      </w:pPr>
      <w:r>
        <w:t>L</w:t>
      </w:r>
      <w:r>
        <w:tab/>
        <w:t>Level</w:t>
      </w:r>
    </w:p>
    <w:p w14:paraId="03587EBF" w14:textId="75031A48" w:rsidR="00D90775" w:rsidRPr="003322BB" w:rsidRDefault="00D90775" w:rsidP="0010151D">
      <w:pPr>
        <w:pStyle w:val="Acronym"/>
      </w:pPr>
      <w:r>
        <w:t>LED</w:t>
      </w:r>
      <w:r>
        <w:tab/>
        <w:t>Light Emitting Diode</w:t>
      </w:r>
    </w:p>
    <w:p w14:paraId="33484724"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37D33A4" w14:textId="1B392FB1" w:rsidR="00D90775" w:rsidRPr="003322BB" w:rsidRDefault="00D90775" w:rsidP="0010151D">
      <w:pPr>
        <w:pStyle w:val="Acronym"/>
      </w:pPr>
      <w:r>
        <w:t>T</w:t>
      </w:r>
      <w:r>
        <w:tab/>
        <w:t>T</w:t>
      </w:r>
      <w:r w:rsidRPr="00D90775">
        <w:t>ransmissivity</w:t>
      </w:r>
    </w:p>
    <w:p w14:paraId="76DE0B6A" w14:textId="100B4A10" w:rsidR="0010151D" w:rsidRDefault="003C7AC0" w:rsidP="0010151D">
      <w:pPr>
        <w:pStyle w:val="Acronym"/>
      </w:pPr>
      <w:r>
        <w:t>WWA</w:t>
      </w:r>
      <w:r>
        <w:tab/>
        <w:t>World-</w:t>
      </w:r>
      <w:r w:rsidR="0010151D" w:rsidRPr="003322BB">
        <w:t>Wide Academy</w:t>
      </w:r>
    </w:p>
    <w:p w14:paraId="3F68CB75" w14:textId="77777777" w:rsidR="0010151D" w:rsidRDefault="0010151D" w:rsidP="0010151D">
      <w:pPr>
        <w:pStyle w:val="Heading1"/>
      </w:pPr>
      <w:bookmarkStart w:id="98" w:name="_Toc449012679"/>
      <w:bookmarkStart w:id="99" w:name="_Toc462309257"/>
      <w:r>
        <w:rPr>
          <w:caps w:val="0"/>
        </w:rPr>
        <w:t>DEFINITIONS</w:t>
      </w:r>
      <w:bookmarkEnd w:id="98"/>
      <w:bookmarkEnd w:id="99"/>
    </w:p>
    <w:p w14:paraId="32521B5A" w14:textId="77777777" w:rsidR="0010151D" w:rsidRDefault="0010151D" w:rsidP="0010151D">
      <w:pPr>
        <w:pStyle w:val="Heading1separatationline"/>
      </w:pPr>
    </w:p>
    <w:p w14:paraId="12F008FD" w14:textId="4DE717CD" w:rsidR="0010151D" w:rsidRPr="00EE7D9E" w:rsidRDefault="0010151D" w:rsidP="0010151D">
      <w:pPr>
        <w:pStyle w:val="BodyText"/>
      </w:pPr>
      <w:r w:rsidRPr="00EE7D9E">
        <w:rPr>
          <w:lang w:val="en-US"/>
        </w:rPr>
        <w:t xml:space="preserve">The definition of terms used in this </w:t>
      </w:r>
      <w:r w:rsidR="00C71394">
        <w:rPr>
          <w:lang w:val="en-US"/>
        </w:rPr>
        <w:t>Model Course</w:t>
      </w:r>
      <w:r w:rsidRPr="00EE7D9E">
        <w:rPr>
          <w:lang w:val="en-US"/>
        </w:rPr>
        <w:t xml:space="preserve"> can be found in the International Dictionary of Marine Aids to Navigation (IALA Dictionary) at </w:t>
      </w:r>
      <w:hyperlink r:id="rId14" w:history="1">
        <w:r w:rsidRPr="00EE7D9E">
          <w:rPr>
            <w:rStyle w:val="Hyperlink"/>
            <w:lang w:val="en-US"/>
          </w:rPr>
          <w:t>http://www.iala-aism.org/wiki/dictionary</w:t>
        </w:r>
      </w:hyperlink>
      <w:ins w:id="100" w:author="Adam Hay" w:date="2016-10-11T22:41:00Z">
        <w:r w:rsidR="00A9778C">
          <w:rPr>
            <w:rStyle w:val="Hyperlink"/>
            <w:lang w:val="en-US"/>
          </w:rPr>
          <w:t>.</w:t>
        </w:r>
      </w:ins>
    </w:p>
    <w:p w14:paraId="1D959BB8" w14:textId="77777777" w:rsidR="0010151D" w:rsidRPr="003322BB" w:rsidRDefault="0010151D" w:rsidP="0010151D">
      <w:pPr>
        <w:pStyle w:val="Heading1"/>
      </w:pPr>
      <w:bookmarkStart w:id="101" w:name="_Toc449012680"/>
      <w:bookmarkStart w:id="102" w:name="_Toc462309258"/>
      <w:r w:rsidRPr="003322BB">
        <w:t>REFERENCES</w:t>
      </w:r>
      <w:bookmarkEnd w:id="101"/>
      <w:bookmarkEnd w:id="102"/>
    </w:p>
    <w:p w14:paraId="0F83921A" w14:textId="77777777" w:rsidR="0010151D" w:rsidRPr="003322BB" w:rsidRDefault="0010151D" w:rsidP="0010151D">
      <w:pPr>
        <w:pStyle w:val="Heading1separatationline"/>
      </w:pPr>
    </w:p>
    <w:p w14:paraId="4588A206"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25BC8AF6" w14:textId="77777777" w:rsidR="0010151D" w:rsidRDefault="0010151D" w:rsidP="00665C35">
      <w:pPr>
        <w:pStyle w:val="List1"/>
        <w:numPr>
          <w:ilvl w:val="0"/>
          <w:numId w:val="21"/>
        </w:numPr>
      </w:pPr>
      <w:r>
        <w:t xml:space="preserve">IALA </w:t>
      </w:r>
      <w:r w:rsidRPr="003322BB">
        <w:t>NAVG</w:t>
      </w:r>
      <w:r>
        <w:t>UIDE.</w:t>
      </w:r>
    </w:p>
    <w:p w14:paraId="47BBBEB7" w14:textId="507F00A7" w:rsidR="00A045A3" w:rsidRPr="00A045A3" w:rsidRDefault="00A045A3" w:rsidP="00A045A3">
      <w:pPr>
        <w:pStyle w:val="List1"/>
        <w:numPr>
          <w:ilvl w:val="0"/>
          <w:numId w:val="21"/>
        </w:numPr>
      </w:pPr>
      <w:r w:rsidRPr="00A045A3">
        <w:t>IALA Recommendation E-108 for the surface col</w:t>
      </w:r>
      <w:r>
        <w:t>ours used as visual signals on Aids to N</w:t>
      </w:r>
      <w:r w:rsidRPr="00A045A3">
        <w:t>avigation</w:t>
      </w:r>
      <w:r>
        <w:t>.</w:t>
      </w:r>
    </w:p>
    <w:p w14:paraId="08904940" w14:textId="3348EAB3" w:rsidR="00A045A3" w:rsidRPr="00A045A3" w:rsidRDefault="00A045A3" w:rsidP="00A045A3">
      <w:pPr>
        <w:pStyle w:val="List1"/>
        <w:numPr>
          <w:ilvl w:val="0"/>
          <w:numId w:val="21"/>
        </w:numPr>
      </w:pPr>
      <w:r w:rsidRPr="00A045A3">
        <w:t>IALA Recommendation E-200-2 on Marine Signal Lights – Calculation, Definition and Determination of Luminous Range</w:t>
      </w:r>
      <w:r>
        <w:t>.</w:t>
      </w:r>
    </w:p>
    <w:p w14:paraId="2256DCC4" w14:textId="0F609B50" w:rsidR="00A045A3" w:rsidRPr="00A045A3" w:rsidRDefault="00A045A3" w:rsidP="00A045A3">
      <w:pPr>
        <w:pStyle w:val="List1"/>
        <w:numPr>
          <w:ilvl w:val="0"/>
          <w:numId w:val="21"/>
        </w:numPr>
      </w:pPr>
      <w:r w:rsidRPr="00A045A3">
        <w:t>IALA Recommendation E-200-3 on Marine Signal Lights – Measurement</w:t>
      </w:r>
      <w:r>
        <w:t>.</w:t>
      </w:r>
    </w:p>
    <w:p w14:paraId="79600DBC" w14:textId="08330E14" w:rsidR="00A045A3" w:rsidRPr="00A045A3" w:rsidRDefault="00A045A3" w:rsidP="00A045A3">
      <w:pPr>
        <w:pStyle w:val="List1"/>
        <w:numPr>
          <w:ilvl w:val="0"/>
          <w:numId w:val="21"/>
        </w:numPr>
      </w:pPr>
      <w:r w:rsidRPr="00A045A3">
        <w:t>IALA Guideline 1043 on Light Sources used in Visual Aids to Navigation</w:t>
      </w:r>
      <w:r>
        <w:t>.</w:t>
      </w:r>
    </w:p>
    <w:p w14:paraId="74FBF0E3" w14:textId="29AFC9B8" w:rsidR="00A045A3" w:rsidRPr="00A045A3" w:rsidRDefault="00A045A3" w:rsidP="00A045A3">
      <w:pPr>
        <w:pStyle w:val="List1"/>
        <w:numPr>
          <w:ilvl w:val="0"/>
          <w:numId w:val="21"/>
        </w:numPr>
      </w:pPr>
      <w:r w:rsidRPr="00A045A3">
        <w:t>IALA Guideline 1048 on LED Technologies and their use in Signal Lights</w:t>
      </w:r>
      <w:r>
        <w:t>.</w:t>
      </w:r>
    </w:p>
    <w:p w14:paraId="7E68B2AA" w14:textId="57DA5103" w:rsidR="00A045A3" w:rsidRDefault="00A045A3" w:rsidP="00A045A3">
      <w:pPr>
        <w:pStyle w:val="List1"/>
        <w:numPr>
          <w:ilvl w:val="0"/>
          <w:numId w:val="21"/>
        </w:numPr>
      </w:pPr>
      <w:r w:rsidRPr="00A045A3">
        <w:t>Manufacturers’ handbooks on marine signal lanterns used by the organisation</w:t>
      </w:r>
      <w:r>
        <w:t>.</w:t>
      </w:r>
    </w:p>
    <w:p w14:paraId="4D2BBD7B" w14:textId="77777777" w:rsidR="00FD3637" w:rsidRDefault="00FD3637">
      <w:pPr>
        <w:spacing w:after="200" w:line="276" w:lineRule="auto"/>
        <w:rPr>
          <w:sz w:val="22"/>
        </w:rPr>
      </w:pPr>
      <w:r>
        <w:br w:type="page"/>
      </w:r>
    </w:p>
    <w:p w14:paraId="221107C7" w14:textId="77777777" w:rsidR="0010151D" w:rsidRDefault="00FD3637" w:rsidP="00FD3637">
      <w:pPr>
        <w:pStyle w:val="Part"/>
      </w:pPr>
      <w:r>
        <w:lastRenderedPageBreak/>
        <w:t xml:space="preserve"> </w:t>
      </w:r>
      <w:bookmarkStart w:id="103" w:name="_Toc462309259"/>
      <w:r>
        <w:t>– TEACHING MODULES</w:t>
      </w:r>
      <w:bookmarkEnd w:id="103"/>
    </w:p>
    <w:p w14:paraId="02642CF2" w14:textId="06BFB391" w:rsidR="00FD3637" w:rsidRDefault="00FD3637" w:rsidP="00665C35">
      <w:pPr>
        <w:pStyle w:val="Heading1"/>
        <w:numPr>
          <w:ilvl w:val="0"/>
          <w:numId w:val="23"/>
        </w:numPr>
      </w:pPr>
      <w:bookmarkStart w:id="104" w:name="_Toc462309260"/>
      <w:r>
        <w:t xml:space="preserve">MODULE 1 – </w:t>
      </w:r>
      <w:r w:rsidR="00D90775" w:rsidRPr="00D90775">
        <w:rPr>
          <w:caps w:val="0"/>
        </w:rPr>
        <w:t>INTRODUCTION TO LIGHT AND RANGE</w:t>
      </w:r>
      <w:bookmarkEnd w:id="104"/>
    </w:p>
    <w:p w14:paraId="581CF69C" w14:textId="77777777" w:rsidR="00FD3637" w:rsidRDefault="00FD3637" w:rsidP="00FD3637">
      <w:pPr>
        <w:pStyle w:val="Heading1separatationline"/>
      </w:pPr>
    </w:p>
    <w:p w14:paraId="6A2DAF70" w14:textId="77777777" w:rsidR="00FD3637" w:rsidRDefault="00FD3637" w:rsidP="00FD3637">
      <w:pPr>
        <w:pStyle w:val="Heading2"/>
      </w:pPr>
      <w:bookmarkStart w:id="105" w:name="_Toc462309261"/>
      <w:r>
        <w:t>Scope</w:t>
      </w:r>
      <w:bookmarkEnd w:id="105"/>
    </w:p>
    <w:p w14:paraId="75B05AB0" w14:textId="77777777" w:rsidR="00FD3637" w:rsidRDefault="00FD3637" w:rsidP="00FD3637">
      <w:pPr>
        <w:pStyle w:val="Heading2separationline"/>
      </w:pPr>
    </w:p>
    <w:p w14:paraId="09940D93" w14:textId="7363CF7F" w:rsidR="00FD3637" w:rsidRDefault="000A48E3" w:rsidP="00FD3637">
      <w:pPr>
        <w:pStyle w:val="BodyText"/>
      </w:pPr>
      <w:r w:rsidRPr="000A48E3">
        <w:rPr>
          <w:rFonts w:cs="Arial"/>
        </w:rPr>
        <w:t>This module describes the behaviour of light in the atmosphere and factors affecting its range.</w:t>
      </w:r>
    </w:p>
    <w:p w14:paraId="0FD968CB" w14:textId="77777777" w:rsidR="00FD3637" w:rsidRDefault="00FD3637" w:rsidP="00FD3637">
      <w:pPr>
        <w:pStyle w:val="Heading2"/>
      </w:pPr>
      <w:bookmarkStart w:id="106" w:name="_Toc462309262"/>
      <w:r>
        <w:t>Learning Objective</w:t>
      </w:r>
      <w:bookmarkEnd w:id="106"/>
    </w:p>
    <w:p w14:paraId="2295E38D" w14:textId="77777777" w:rsidR="00FD3637" w:rsidRDefault="00FD3637" w:rsidP="00FD3637">
      <w:pPr>
        <w:pStyle w:val="Heading2separationline"/>
      </w:pPr>
    </w:p>
    <w:p w14:paraId="6B476DB7" w14:textId="6A550EA3" w:rsidR="002A689F" w:rsidRPr="002A689F" w:rsidRDefault="000A48E3" w:rsidP="00FD3637">
      <w:pPr>
        <w:pStyle w:val="BodyText"/>
        <w:rPr>
          <w:b/>
        </w:rPr>
      </w:pPr>
      <w:r w:rsidRPr="000A48E3">
        <w:t xml:space="preserve">To gain a </w:t>
      </w:r>
      <w:r w:rsidRPr="000A48E3">
        <w:rPr>
          <w:b/>
        </w:rPr>
        <w:t>basic</w:t>
      </w:r>
      <w:r w:rsidRPr="000A48E3">
        <w:t xml:space="preserve"> understanding of how light behaves in the atmosphere and the factors affecting the range at which a light source can be seen by an observer.</w:t>
      </w:r>
    </w:p>
    <w:p w14:paraId="2E48E8FD" w14:textId="77777777" w:rsidR="00FD3637" w:rsidRDefault="00FD3637" w:rsidP="00FD3637">
      <w:pPr>
        <w:pStyle w:val="Heading2"/>
      </w:pPr>
      <w:bookmarkStart w:id="107" w:name="_Toc462309263"/>
      <w:r>
        <w:t>S</w:t>
      </w:r>
      <w:r w:rsidR="003A30F5">
        <w:t>yllabus</w:t>
      </w:r>
      <w:bookmarkEnd w:id="107"/>
    </w:p>
    <w:p w14:paraId="3E1EEDC7" w14:textId="77777777" w:rsidR="00FD3637" w:rsidRDefault="00FD3637" w:rsidP="00FD3637">
      <w:pPr>
        <w:pStyle w:val="Heading2separationline"/>
      </w:pPr>
    </w:p>
    <w:p w14:paraId="4394CA27" w14:textId="2BE4D91F" w:rsidR="00FD3637" w:rsidRDefault="00FD3637" w:rsidP="00FD3637">
      <w:pPr>
        <w:pStyle w:val="Heading3"/>
      </w:pPr>
      <w:bookmarkStart w:id="108" w:name="_Toc462309264"/>
      <w:r>
        <w:t xml:space="preserve">Lesson 1 – </w:t>
      </w:r>
      <w:r w:rsidR="000A48E3" w:rsidRPr="000A48E3">
        <w:t>The Nature of Light in the Atmosphere</w:t>
      </w:r>
      <w:bookmarkEnd w:id="108"/>
    </w:p>
    <w:p w14:paraId="10F01EC8" w14:textId="4F2482D7" w:rsidR="000A48E3" w:rsidRDefault="000A48E3" w:rsidP="000A48E3">
      <w:pPr>
        <w:pStyle w:val="List1"/>
        <w:numPr>
          <w:ilvl w:val="0"/>
          <w:numId w:val="31"/>
        </w:numPr>
      </w:pPr>
      <w:r>
        <w:t>The visible electromagnetic spectrum.</w:t>
      </w:r>
    </w:p>
    <w:p w14:paraId="66D99C05" w14:textId="46BC54F0" w:rsidR="000A48E3" w:rsidRDefault="000A48E3" w:rsidP="000A48E3">
      <w:pPr>
        <w:pStyle w:val="List1"/>
      </w:pPr>
      <w:r>
        <w:t>Wavelength.</w:t>
      </w:r>
    </w:p>
    <w:p w14:paraId="454362F4" w14:textId="42134511" w:rsidR="000A48E3" w:rsidRDefault="000A48E3" w:rsidP="000A48E3">
      <w:pPr>
        <w:pStyle w:val="List1"/>
      </w:pPr>
      <w:r>
        <w:t>Power and the Inverse Square Law.</w:t>
      </w:r>
    </w:p>
    <w:p w14:paraId="4537FD23" w14:textId="784D7AC2" w:rsidR="000A48E3" w:rsidRDefault="000A48E3" w:rsidP="000A48E3">
      <w:pPr>
        <w:pStyle w:val="List1"/>
      </w:pPr>
      <w:r>
        <w:t>Absorption and Attenuation.</w:t>
      </w:r>
    </w:p>
    <w:p w14:paraId="0FF70108" w14:textId="4F6B5FA8" w:rsidR="000A48E3" w:rsidRDefault="000A48E3" w:rsidP="000A48E3">
      <w:pPr>
        <w:pStyle w:val="List1"/>
      </w:pPr>
      <w:r>
        <w:t>Atmospheric transmissivity (T).</w:t>
      </w:r>
    </w:p>
    <w:p w14:paraId="55F9253E" w14:textId="6541A18C" w:rsidR="00FD3637" w:rsidRDefault="000A48E3" w:rsidP="000A48E3">
      <w:pPr>
        <w:pStyle w:val="List1"/>
      </w:pPr>
      <w:r>
        <w:t>Atmospheric refraction.</w:t>
      </w:r>
    </w:p>
    <w:p w14:paraId="5216A2D9" w14:textId="49DCE176" w:rsidR="00FD3637" w:rsidRDefault="00FD3637" w:rsidP="00FD3637">
      <w:pPr>
        <w:pStyle w:val="Heading3"/>
      </w:pPr>
      <w:bookmarkStart w:id="109" w:name="_Toc462309265"/>
      <w:r>
        <w:t xml:space="preserve">Lesson 2 – </w:t>
      </w:r>
      <w:r w:rsidR="000A48E3">
        <w:t>The Range of a Light</w:t>
      </w:r>
      <w:bookmarkEnd w:id="109"/>
    </w:p>
    <w:p w14:paraId="52ED653D" w14:textId="21DF58D2" w:rsidR="000A48E3" w:rsidRPr="000A48E3" w:rsidRDefault="000A48E3" w:rsidP="000A48E3">
      <w:pPr>
        <w:pStyle w:val="List1"/>
        <w:numPr>
          <w:ilvl w:val="0"/>
          <w:numId w:val="32"/>
        </w:numPr>
      </w:pPr>
      <w:r w:rsidRPr="000A48E3">
        <w:t>Geographical range</w:t>
      </w:r>
      <w:r>
        <w:t>.</w:t>
      </w:r>
    </w:p>
    <w:p w14:paraId="7851B524" w14:textId="105F256B" w:rsidR="000A48E3" w:rsidRPr="000A48E3" w:rsidRDefault="000A48E3" w:rsidP="000A48E3">
      <w:pPr>
        <w:pStyle w:val="List1"/>
        <w:numPr>
          <w:ilvl w:val="0"/>
          <w:numId w:val="32"/>
        </w:numPr>
      </w:pPr>
      <w:r w:rsidRPr="000A48E3">
        <w:t>Optical range</w:t>
      </w:r>
      <w:r>
        <w:t>.</w:t>
      </w:r>
    </w:p>
    <w:p w14:paraId="719F1A10" w14:textId="2D2B2508" w:rsidR="000A48E3" w:rsidRPr="000A48E3" w:rsidRDefault="000A48E3" w:rsidP="000A48E3">
      <w:pPr>
        <w:pStyle w:val="List1"/>
        <w:numPr>
          <w:ilvl w:val="0"/>
          <w:numId w:val="32"/>
        </w:numPr>
      </w:pPr>
      <w:r w:rsidRPr="000A48E3">
        <w:t>Visual range</w:t>
      </w:r>
      <w:r>
        <w:t>.</w:t>
      </w:r>
    </w:p>
    <w:p w14:paraId="7FB7DEE8" w14:textId="6B386F5B" w:rsidR="000A48E3" w:rsidRPr="000A48E3" w:rsidRDefault="000A48E3" w:rsidP="000A48E3">
      <w:pPr>
        <w:pStyle w:val="List1"/>
        <w:numPr>
          <w:ilvl w:val="0"/>
          <w:numId w:val="32"/>
        </w:numPr>
      </w:pPr>
      <w:r w:rsidRPr="000A48E3">
        <w:t>Luminous range</w:t>
      </w:r>
      <w:r>
        <w:t>.</w:t>
      </w:r>
    </w:p>
    <w:p w14:paraId="49724B2E" w14:textId="6F14F2E3" w:rsidR="002A689F" w:rsidRDefault="000A48E3" w:rsidP="000A48E3">
      <w:pPr>
        <w:pStyle w:val="List1"/>
        <w:numPr>
          <w:ilvl w:val="0"/>
          <w:numId w:val="32"/>
        </w:numPr>
      </w:pPr>
      <w:r w:rsidRPr="000A48E3">
        <w:t>Nominal range</w:t>
      </w:r>
      <w:r>
        <w:t>.</w:t>
      </w:r>
    </w:p>
    <w:p w14:paraId="40BAF037" w14:textId="7C971D47" w:rsidR="00FD3637" w:rsidRDefault="000A48E3" w:rsidP="000A48E3">
      <w:pPr>
        <w:pStyle w:val="Heading3"/>
      </w:pPr>
      <w:bookmarkStart w:id="110" w:name="_Toc462309266"/>
      <w:r>
        <w:t>Lesson 3 – Units of Measurement</w:t>
      </w:r>
      <w:bookmarkEnd w:id="110"/>
    </w:p>
    <w:p w14:paraId="568DC133" w14:textId="11B6DFFC" w:rsidR="000A48E3" w:rsidRPr="000A48E3" w:rsidRDefault="000A48E3" w:rsidP="000A48E3">
      <w:pPr>
        <w:pStyle w:val="List1"/>
        <w:numPr>
          <w:ilvl w:val="0"/>
          <w:numId w:val="33"/>
        </w:numPr>
      </w:pPr>
      <w:r w:rsidRPr="000A48E3">
        <w:t>Luminous flux – lumens</w:t>
      </w:r>
      <w:r>
        <w:t>.</w:t>
      </w:r>
    </w:p>
    <w:p w14:paraId="17399C91" w14:textId="2FBB8138" w:rsidR="000A48E3" w:rsidRPr="000A48E3" w:rsidRDefault="000A48E3" w:rsidP="000A48E3">
      <w:pPr>
        <w:pStyle w:val="List1"/>
        <w:numPr>
          <w:ilvl w:val="0"/>
          <w:numId w:val="33"/>
        </w:numPr>
      </w:pPr>
      <w:r w:rsidRPr="000A48E3">
        <w:t>Luminous intensity – candela</w:t>
      </w:r>
      <w:r>
        <w:t>.</w:t>
      </w:r>
    </w:p>
    <w:p w14:paraId="183834C1" w14:textId="4758FD70" w:rsidR="000A48E3" w:rsidRPr="000A48E3" w:rsidRDefault="000A48E3" w:rsidP="000A48E3">
      <w:pPr>
        <w:pStyle w:val="List1"/>
        <w:numPr>
          <w:ilvl w:val="0"/>
          <w:numId w:val="33"/>
        </w:numPr>
      </w:pPr>
      <w:r w:rsidRPr="000A48E3">
        <w:t>Luminance (brilliance) – candelas/ square metre</w:t>
      </w:r>
      <w:r>
        <w:t>.</w:t>
      </w:r>
    </w:p>
    <w:p w14:paraId="3F4C8DEE" w14:textId="3BFF7F17" w:rsidR="000A48E3" w:rsidRPr="000A48E3" w:rsidRDefault="000A48E3" w:rsidP="000A48E3">
      <w:pPr>
        <w:pStyle w:val="List1"/>
        <w:numPr>
          <w:ilvl w:val="0"/>
          <w:numId w:val="33"/>
        </w:numPr>
      </w:pPr>
      <w:r w:rsidRPr="000A48E3">
        <w:t>Illuminance – lux</w:t>
      </w:r>
      <w:r>
        <w:t>.</w:t>
      </w:r>
    </w:p>
    <w:p w14:paraId="2642CB4A" w14:textId="53BB612F" w:rsidR="000A48E3" w:rsidRPr="000A48E3" w:rsidRDefault="000A48E3" w:rsidP="000A48E3">
      <w:pPr>
        <w:pStyle w:val="List1"/>
        <w:numPr>
          <w:ilvl w:val="0"/>
          <w:numId w:val="33"/>
        </w:numPr>
      </w:pPr>
      <w:r w:rsidRPr="000A48E3">
        <w:t>Threshold of illuminance</w:t>
      </w:r>
      <w:r>
        <w:t>.</w:t>
      </w:r>
    </w:p>
    <w:p w14:paraId="5E9E32EA" w14:textId="5C3A0968" w:rsidR="00FD3637" w:rsidRDefault="00FD3637" w:rsidP="00FD3637">
      <w:pPr>
        <w:pStyle w:val="Heading1"/>
      </w:pPr>
      <w:bookmarkStart w:id="111" w:name="_Toc462309267"/>
      <w:r>
        <w:t xml:space="preserve">MODULE 2 – </w:t>
      </w:r>
      <w:r w:rsidR="000A48E3">
        <w:t>LIGHT SOURCES</w:t>
      </w:r>
      <w:bookmarkEnd w:id="111"/>
    </w:p>
    <w:p w14:paraId="7614190A" w14:textId="77777777" w:rsidR="00FD3637" w:rsidRDefault="00FD3637" w:rsidP="00FD3637">
      <w:pPr>
        <w:pStyle w:val="Heading1separatationline"/>
      </w:pPr>
    </w:p>
    <w:p w14:paraId="7C119342" w14:textId="77777777" w:rsidR="00FD3637" w:rsidRDefault="00FD3637" w:rsidP="00FD3637">
      <w:pPr>
        <w:pStyle w:val="Heading2"/>
      </w:pPr>
      <w:bookmarkStart w:id="112" w:name="_Toc462309268"/>
      <w:r>
        <w:t>Scope</w:t>
      </w:r>
      <w:bookmarkEnd w:id="112"/>
    </w:p>
    <w:p w14:paraId="494B4A48" w14:textId="77777777" w:rsidR="00FD3637" w:rsidRDefault="00FD3637" w:rsidP="00FD3637">
      <w:pPr>
        <w:pStyle w:val="Heading2separationline"/>
      </w:pPr>
    </w:p>
    <w:p w14:paraId="686D7702" w14:textId="15EBA743" w:rsidR="00FD3637" w:rsidRPr="00D34F9C" w:rsidRDefault="000A48E3" w:rsidP="005871F3">
      <w:pPr>
        <w:rPr>
          <w:sz w:val="22"/>
        </w:rPr>
      </w:pPr>
      <w:r w:rsidRPr="000A48E3">
        <w:rPr>
          <w:sz w:val="22"/>
        </w:rPr>
        <w:t>This module describes the development of light sources and their associated reflectors and lenses.</w:t>
      </w:r>
    </w:p>
    <w:p w14:paraId="4A7B732C" w14:textId="77777777" w:rsidR="00FD3637" w:rsidRDefault="00FD3637" w:rsidP="00FD3637">
      <w:pPr>
        <w:pStyle w:val="Heading2"/>
      </w:pPr>
      <w:bookmarkStart w:id="113" w:name="_Toc462309269"/>
      <w:r>
        <w:t>Learning Objective</w:t>
      </w:r>
      <w:bookmarkEnd w:id="113"/>
    </w:p>
    <w:p w14:paraId="7CFE4AF4" w14:textId="77777777" w:rsidR="00FD3637" w:rsidRDefault="00FD3637" w:rsidP="00FD3637">
      <w:pPr>
        <w:pStyle w:val="Heading2separationline"/>
      </w:pPr>
    </w:p>
    <w:p w14:paraId="428E6907" w14:textId="181F3A1B" w:rsidR="00FD3637" w:rsidRPr="00FD3637" w:rsidRDefault="000A48E3" w:rsidP="00FD3637">
      <w:pPr>
        <w:pStyle w:val="BodyText"/>
      </w:pPr>
      <w:r>
        <w:t xml:space="preserve">To gain a </w:t>
      </w:r>
      <w:r>
        <w:rPr>
          <w:b/>
        </w:rPr>
        <w:t>satisfactory</w:t>
      </w:r>
      <w:r>
        <w:t xml:space="preserve"> </w:t>
      </w:r>
      <w:r w:rsidRPr="00FB3D29">
        <w:t>understand</w:t>
      </w:r>
      <w:r>
        <w:t>ing of the types of light sources used in visual Aids to Navigation.</w:t>
      </w:r>
    </w:p>
    <w:p w14:paraId="30597524" w14:textId="77777777" w:rsidR="000A48E3" w:rsidRDefault="000A48E3">
      <w:pPr>
        <w:spacing w:after="200" w:line="276" w:lineRule="auto"/>
        <w:rPr>
          <w:rFonts w:asciiTheme="majorHAnsi" w:eastAsiaTheme="majorEastAsia" w:hAnsiTheme="majorHAnsi" w:cstheme="majorBidi"/>
          <w:b/>
          <w:bCs/>
          <w:caps/>
          <w:color w:val="00AFAA"/>
          <w:sz w:val="24"/>
          <w:szCs w:val="24"/>
        </w:rPr>
      </w:pPr>
      <w:r>
        <w:br w:type="page"/>
      </w:r>
    </w:p>
    <w:p w14:paraId="6C600B14" w14:textId="0104CDD8" w:rsidR="00FD3637" w:rsidRDefault="00FD3637" w:rsidP="00FD3637">
      <w:pPr>
        <w:pStyle w:val="Heading2"/>
      </w:pPr>
      <w:bookmarkStart w:id="114" w:name="_Toc462309270"/>
      <w:r>
        <w:lastRenderedPageBreak/>
        <w:t>S</w:t>
      </w:r>
      <w:r w:rsidR="003A30F5">
        <w:t>yllabus</w:t>
      </w:r>
      <w:bookmarkEnd w:id="114"/>
    </w:p>
    <w:p w14:paraId="3B9600CB" w14:textId="77777777" w:rsidR="00FD3637" w:rsidRPr="00FD3637" w:rsidRDefault="00FD3637" w:rsidP="00FD3637">
      <w:pPr>
        <w:pStyle w:val="Heading2separationline"/>
      </w:pPr>
    </w:p>
    <w:p w14:paraId="04A92F69" w14:textId="5FAB36FE" w:rsidR="00FD3637" w:rsidRDefault="00FD3637" w:rsidP="00FD3637">
      <w:pPr>
        <w:pStyle w:val="Heading3"/>
      </w:pPr>
      <w:bookmarkStart w:id="115" w:name="_Toc462309271"/>
      <w:r>
        <w:t xml:space="preserve">Lesson 1 – </w:t>
      </w:r>
      <w:r w:rsidR="00116CCC">
        <w:t>T</w:t>
      </w:r>
      <w:r w:rsidR="00116CCC" w:rsidRPr="00116CCC">
        <w:t>he Development of Light Sources</w:t>
      </w:r>
      <w:bookmarkEnd w:id="115"/>
    </w:p>
    <w:p w14:paraId="161A4A8A" w14:textId="7221B765" w:rsidR="00116CCC" w:rsidRPr="00116CCC" w:rsidRDefault="00116CCC" w:rsidP="00116CCC">
      <w:pPr>
        <w:pStyle w:val="List1"/>
        <w:numPr>
          <w:ilvl w:val="0"/>
          <w:numId w:val="36"/>
        </w:numPr>
      </w:pPr>
      <w:r>
        <w:t xml:space="preserve">Historical background </w:t>
      </w:r>
      <w:r w:rsidRPr="00116CCC">
        <w:t>from fires to oil lamps</w:t>
      </w:r>
      <w:r w:rsidR="002E7B5D">
        <w:t>.</w:t>
      </w:r>
    </w:p>
    <w:p w14:paraId="09AA4DCD" w14:textId="74A17C12" w:rsidR="00116CCC" w:rsidRPr="00116CCC" w:rsidRDefault="00116CCC" w:rsidP="00116CCC">
      <w:pPr>
        <w:pStyle w:val="List1"/>
        <w:numPr>
          <w:ilvl w:val="0"/>
          <w:numId w:val="36"/>
        </w:numPr>
      </w:pPr>
      <w:r w:rsidRPr="00116CCC">
        <w:t>Gas lights</w:t>
      </w:r>
      <w:r w:rsidR="002E7B5D">
        <w:t>.</w:t>
      </w:r>
    </w:p>
    <w:p w14:paraId="4E9B7E03" w14:textId="75AC78C1" w:rsidR="005871F3" w:rsidRDefault="00116CCC" w:rsidP="00116CCC">
      <w:pPr>
        <w:pStyle w:val="List1"/>
        <w:numPr>
          <w:ilvl w:val="0"/>
          <w:numId w:val="36"/>
        </w:numPr>
      </w:pPr>
      <w:r w:rsidRPr="00116CCC">
        <w:t>Electric lights</w:t>
      </w:r>
      <w:r w:rsidR="002E7B5D">
        <w:t>.</w:t>
      </w:r>
    </w:p>
    <w:p w14:paraId="3E3E0B83" w14:textId="51FE2554" w:rsidR="005871F3" w:rsidRDefault="00D34F9C" w:rsidP="00D34F9C">
      <w:pPr>
        <w:pStyle w:val="Heading3"/>
      </w:pPr>
      <w:bookmarkStart w:id="116" w:name="_Toc462309272"/>
      <w:r>
        <w:t xml:space="preserve">Lesson 2 - </w:t>
      </w:r>
      <w:r w:rsidR="00116CCC" w:rsidRPr="00116CCC">
        <w:t>Modern Light Sources</w:t>
      </w:r>
      <w:bookmarkEnd w:id="116"/>
    </w:p>
    <w:p w14:paraId="11E999A3" w14:textId="415504F8" w:rsidR="00116CCC" w:rsidRPr="00116CCC" w:rsidRDefault="00116CCC" w:rsidP="00116CCC">
      <w:pPr>
        <w:pStyle w:val="List1"/>
        <w:numPr>
          <w:ilvl w:val="0"/>
          <w:numId w:val="35"/>
        </w:numPr>
      </w:pPr>
      <w:r w:rsidRPr="00116CCC">
        <w:t>Incandescent lamps</w:t>
      </w:r>
      <w:r w:rsidR="002E7B5D">
        <w:t>.</w:t>
      </w:r>
    </w:p>
    <w:p w14:paraId="49B7C128" w14:textId="06F6B39B" w:rsidR="00116CCC" w:rsidRPr="00116CCC" w:rsidRDefault="00116CCC" w:rsidP="00116CCC">
      <w:pPr>
        <w:pStyle w:val="List1"/>
        <w:numPr>
          <w:ilvl w:val="0"/>
          <w:numId w:val="35"/>
        </w:numPr>
      </w:pPr>
      <w:r w:rsidRPr="00116CCC">
        <w:t>Tungsten halogen lamps</w:t>
      </w:r>
      <w:r w:rsidR="002E7B5D">
        <w:t>.</w:t>
      </w:r>
    </w:p>
    <w:p w14:paraId="2979E530" w14:textId="696C9E02" w:rsidR="00116CCC" w:rsidRPr="00116CCC" w:rsidRDefault="00116CCC" w:rsidP="00116CCC">
      <w:pPr>
        <w:pStyle w:val="List1"/>
        <w:numPr>
          <w:ilvl w:val="0"/>
          <w:numId w:val="35"/>
        </w:numPr>
      </w:pPr>
      <w:r w:rsidRPr="00116CCC">
        <w:t>Discharge lamps (Fluorescent and Xenon)</w:t>
      </w:r>
      <w:r w:rsidR="002E7B5D">
        <w:t>.</w:t>
      </w:r>
    </w:p>
    <w:p w14:paraId="445A2B1E" w14:textId="1201C844" w:rsidR="00116CCC" w:rsidRPr="00116CCC" w:rsidRDefault="00116CCC" w:rsidP="00116CCC">
      <w:pPr>
        <w:pStyle w:val="List1"/>
        <w:numPr>
          <w:ilvl w:val="0"/>
          <w:numId w:val="35"/>
        </w:numPr>
      </w:pPr>
      <w:r w:rsidRPr="00116CCC">
        <w:t>Sodium vapour lamps</w:t>
      </w:r>
      <w:r w:rsidR="002E7B5D">
        <w:t>.</w:t>
      </w:r>
    </w:p>
    <w:p w14:paraId="5234FF14" w14:textId="0500FD4B" w:rsidR="00116CCC" w:rsidRPr="00116CCC" w:rsidRDefault="00116CCC" w:rsidP="00116CCC">
      <w:pPr>
        <w:pStyle w:val="List1"/>
        <w:numPr>
          <w:ilvl w:val="0"/>
          <w:numId w:val="35"/>
        </w:numPr>
      </w:pPr>
      <w:r w:rsidRPr="00116CCC">
        <w:t>Metal halide lamps</w:t>
      </w:r>
      <w:r w:rsidR="002E7B5D">
        <w:t>.</w:t>
      </w:r>
    </w:p>
    <w:p w14:paraId="3B7F3763" w14:textId="1202804E" w:rsidR="005871F3" w:rsidRDefault="00116CCC" w:rsidP="00116CCC">
      <w:pPr>
        <w:pStyle w:val="List1"/>
        <w:numPr>
          <w:ilvl w:val="0"/>
          <w:numId w:val="35"/>
        </w:numPr>
      </w:pPr>
      <w:r w:rsidRPr="00116CCC">
        <w:t>Light Emitting Diode lamps</w:t>
      </w:r>
      <w:r w:rsidR="002E7B5D">
        <w:t>.</w:t>
      </w:r>
    </w:p>
    <w:p w14:paraId="1A7C92AE" w14:textId="6D450D85" w:rsidR="003A30F5" w:rsidRDefault="003A30F5" w:rsidP="003A30F5">
      <w:pPr>
        <w:pStyle w:val="Heading1"/>
      </w:pPr>
      <w:bookmarkStart w:id="117" w:name="_Toc462309273"/>
      <w:r>
        <w:t xml:space="preserve">MODULE 3 – </w:t>
      </w:r>
      <w:r w:rsidR="00116CCC">
        <w:t>SIGNAL COLOURS</w:t>
      </w:r>
      <w:bookmarkEnd w:id="117"/>
    </w:p>
    <w:p w14:paraId="3813DC27" w14:textId="77777777" w:rsidR="003A30F5" w:rsidRDefault="003A30F5" w:rsidP="003A30F5">
      <w:pPr>
        <w:pStyle w:val="Heading1separatationline"/>
      </w:pPr>
    </w:p>
    <w:p w14:paraId="6CF18DD2" w14:textId="77777777" w:rsidR="003A30F5" w:rsidRDefault="003A30F5" w:rsidP="003A30F5">
      <w:pPr>
        <w:pStyle w:val="Heading2"/>
      </w:pPr>
      <w:bookmarkStart w:id="118" w:name="_Toc462309274"/>
      <w:r>
        <w:t>Scope</w:t>
      </w:r>
      <w:bookmarkEnd w:id="118"/>
    </w:p>
    <w:p w14:paraId="09DAA056" w14:textId="77777777" w:rsidR="003A30F5" w:rsidRDefault="003A30F5" w:rsidP="003A30F5">
      <w:pPr>
        <w:pStyle w:val="Heading2separationline"/>
      </w:pPr>
    </w:p>
    <w:p w14:paraId="2345BE36" w14:textId="387E2EC6" w:rsidR="003A30F5" w:rsidRPr="00D34F9C" w:rsidRDefault="00116CCC">
      <w:pPr>
        <w:spacing w:before="120" w:line="276" w:lineRule="auto"/>
        <w:rPr>
          <w:sz w:val="22"/>
        </w:rPr>
        <w:pPrChange w:id="119" w:author="Adam Hay" w:date="2016-10-11T22:43:00Z">
          <w:pPr/>
        </w:pPrChange>
      </w:pPr>
      <w:r w:rsidRPr="00116CCC">
        <w:rPr>
          <w:sz w:val="22"/>
        </w:rPr>
        <w:t>This module describes the colours used in visual Aids to Navigation</w:t>
      </w:r>
      <w:r>
        <w:rPr>
          <w:sz w:val="22"/>
        </w:rPr>
        <w:t>.</w:t>
      </w:r>
    </w:p>
    <w:p w14:paraId="459EF595" w14:textId="77777777" w:rsidR="003A30F5" w:rsidRDefault="003A30F5">
      <w:pPr>
        <w:pStyle w:val="Heading2"/>
        <w:spacing w:before="120" w:line="276" w:lineRule="auto"/>
        <w:pPrChange w:id="120" w:author="Adam Hay" w:date="2016-10-11T22:43:00Z">
          <w:pPr>
            <w:pStyle w:val="Heading2"/>
          </w:pPr>
        </w:pPrChange>
      </w:pPr>
      <w:bookmarkStart w:id="121" w:name="_Toc462309275"/>
      <w:r>
        <w:t>Learning Objective</w:t>
      </w:r>
      <w:bookmarkEnd w:id="121"/>
    </w:p>
    <w:p w14:paraId="7E403868" w14:textId="77777777" w:rsidR="003A30F5" w:rsidRDefault="003A30F5" w:rsidP="003A30F5">
      <w:pPr>
        <w:pStyle w:val="Heading2separationline"/>
      </w:pPr>
    </w:p>
    <w:p w14:paraId="00C0E17A" w14:textId="2CB1892A" w:rsidR="003A30F5" w:rsidRPr="00FD3637" w:rsidRDefault="00116CCC" w:rsidP="003A30F5">
      <w:pPr>
        <w:pStyle w:val="BodyText"/>
      </w:pPr>
      <w:r>
        <w:t xml:space="preserve">To gain a </w:t>
      </w:r>
      <w:r>
        <w:rPr>
          <w:b/>
        </w:rPr>
        <w:t>basic</w:t>
      </w:r>
      <w:r>
        <w:t xml:space="preserve"> </w:t>
      </w:r>
      <w:r w:rsidRPr="00FB3D29">
        <w:t>understand</w:t>
      </w:r>
      <w:r>
        <w:t>ing of the design and use of lenses and prisms used in modern marine signal lanterns.</w:t>
      </w:r>
    </w:p>
    <w:p w14:paraId="0296A3D2" w14:textId="77777777" w:rsidR="003A30F5" w:rsidRDefault="003A30F5" w:rsidP="003A30F5">
      <w:pPr>
        <w:pStyle w:val="Heading2"/>
      </w:pPr>
      <w:bookmarkStart w:id="122" w:name="_Toc462309276"/>
      <w:r>
        <w:t>Syllabus</w:t>
      </w:r>
      <w:bookmarkEnd w:id="122"/>
    </w:p>
    <w:p w14:paraId="68175FFE" w14:textId="77777777" w:rsidR="003A30F5" w:rsidRPr="00FD3637" w:rsidRDefault="003A30F5" w:rsidP="003A30F5">
      <w:pPr>
        <w:pStyle w:val="Heading2separationline"/>
      </w:pPr>
    </w:p>
    <w:p w14:paraId="63CA7B28" w14:textId="15536925" w:rsidR="003A30F5" w:rsidRDefault="003A30F5" w:rsidP="003A30F5">
      <w:pPr>
        <w:pStyle w:val="Heading3"/>
      </w:pPr>
      <w:bookmarkStart w:id="123" w:name="_Toc462309277"/>
      <w:r>
        <w:t xml:space="preserve">Lesson 1 – </w:t>
      </w:r>
      <w:r w:rsidR="00116CCC" w:rsidRPr="00116CCC">
        <w:t>IALA Recommended Colours</w:t>
      </w:r>
      <w:bookmarkEnd w:id="123"/>
    </w:p>
    <w:p w14:paraId="7DEB08C8" w14:textId="2611C014" w:rsidR="002E7B5D" w:rsidRPr="00071739" w:rsidRDefault="002E7B5D" w:rsidP="002E7B5D">
      <w:pPr>
        <w:pStyle w:val="List1"/>
        <w:numPr>
          <w:ilvl w:val="0"/>
          <w:numId w:val="37"/>
        </w:numPr>
        <w:rPr>
          <w:lang w:val="fr-FR"/>
          <w:rPrChange w:id="124" w:author="Plenary Room" w:date="2016-10-14T09:46:00Z">
            <w:rPr/>
          </w:rPrChange>
        </w:rPr>
      </w:pPr>
      <w:r w:rsidRPr="00071739">
        <w:rPr>
          <w:lang w:val="fr-FR"/>
          <w:rPrChange w:id="125" w:author="Plenary Room" w:date="2016-10-14T09:46:00Z">
            <w:rPr/>
          </w:rPrChange>
        </w:rPr>
        <w:t>International Commission on Illumination (CIE) Standards.</w:t>
      </w:r>
    </w:p>
    <w:p w14:paraId="3CBCEE7F" w14:textId="6AB11223" w:rsidR="002E7B5D" w:rsidRPr="002E7B5D" w:rsidRDefault="002E7B5D" w:rsidP="002E7B5D">
      <w:pPr>
        <w:pStyle w:val="List1"/>
        <w:numPr>
          <w:ilvl w:val="0"/>
          <w:numId w:val="37"/>
        </w:numPr>
      </w:pPr>
      <w:r w:rsidRPr="002E7B5D">
        <w:t>Sensitivity of the human eye to colours</w:t>
      </w:r>
      <w:r>
        <w:t>.</w:t>
      </w:r>
    </w:p>
    <w:p w14:paraId="5D1727C8" w14:textId="7E38F8E3" w:rsidR="003A30F5" w:rsidRDefault="002E7B5D" w:rsidP="002E7B5D">
      <w:pPr>
        <w:pStyle w:val="List1"/>
        <w:numPr>
          <w:ilvl w:val="0"/>
          <w:numId w:val="37"/>
        </w:numPr>
      </w:pPr>
      <w:r w:rsidRPr="002E7B5D">
        <w:t>Recommended colours used by IALA</w:t>
      </w:r>
      <w:r>
        <w:t>.</w:t>
      </w:r>
    </w:p>
    <w:p w14:paraId="5C5DFBB2" w14:textId="329D7746" w:rsidR="003A30F5" w:rsidRDefault="003A30F5" w:rsidP="003A30F5">
      <w:pPr>
        <w:pStyle w:val="Heading3"/>
      </w:pPr>
      <w:bookmarkStart w:id="126" w:name="_Toc462309278"/>
      <w:r>
        <w:t xml:space="preserve">Lesson 2 - </w:t>
      </w:r>
      <w:r w:rsidR="00116CCC" w:rsidRPr="00116CCC">
        <w:t>Colorimetric Measurement of Light</w:t>
      </w:r>
      <w:bookmarkEnd w:id="126"/>
    </w:p>
    <w:p w14:paraId="04989DA6" w14:textId="3072FFA6" w:rsidR="002E7B5D" w:rsidRPr="002E7B5D" w:rsidRDefault="002E7B5D" w:rsidP="002E7B5D">
      <w:pPr>
        <w:pStyle w:val="List1"/>
        <w:numPr>
          <w:ilvl w:val="0"/>
          <w:numId w:val="38"/>
        </w:numPr>
      </w:pPr>
      <w:r w:rsidRPr="002E7B5D">
        <w:t>Measurement of the colour of light</w:t>
      </w:r>
      <w:r>
        <w:t>.</w:t>
      </w:r>
    </w:p>
    <w:p w14:paraId="6DE493F0" w14:textId="46C64B76" w:rsidR="002E7B5D" w:rsidRPr="002E7B5D" w:rsidRDefault="002E7B5D" w:rsidP="002E7B5D">
      <w:pPr>
        <w:pStyle w:val="List1"/>
        <w:numPr>
          <w:ilvl w:val="0"/>
          <w:numId w:val="38"/>
        </w:numPr>
      </w:pPr>
      <w:r w:rsidRPr="002E7B5D">
        <w:t>Colorimeters and Spectroradiometers</w:t>
      </w:r>
      <w:r>
        <w:t>.</w:t>
      </w:r>
    </w:p>
    <w:p w14:paraId="05EE6B37" w14:textId="4049C4A2" w:rsidR="003A30F5" w:rsidRDefault="002E7B5D" w:rsidP="002E7B5D">
      <w:pPr>
        <w:pStyle w:val="List1"/>
        <w:numPr>
          <w:ilvl w:val="0"/>
          <w:numId w:val="38"/>
        </w:numPr>
      </w:pPr>
      <w:r w:rsidRPr="002E7B5D">
        <w:t>Stepping monochromators and Imaging photometers</w:t>
      </w:r>
      <w:r>
        <w:t>.</w:t>
      </w:r>
    </w:p>
    <w:p w14:paraId="2693E237" w14:textId="51F2D726" w:rsidR="003A30F5" w:rsidRDefault="003A30F5" w:rsidP="003A30F5">
      <w:pPr>
        <w:pStyle w:val="Heading3"/>
      </w:pPr>
      <w:bookmarkStart w:id="127" w:name="_Toc462309279"/>
      <w:r>
        <w:t xml:space="preserve">Lesson 3 – </w:t>
      </w:r>
      <w:r w:rsidR="00116CCC" w:rsidRPr="00116CCC">
        <w:t>Use of Intensity / Range tables</w:t>
      </w:r>
      <w:bookmarkEnd w:id="127"/>
    </w:p>
    <w:p w14:paraId="369BB868" w14:textId="2A9310B7" w:rsidR="002E7B5D" w:rsidRPr="002E7B5D" w:rsidRDefault="002E7B5D" w:rsidP="002E7B5D">
      <w:pPr>
        <w:pStyle w:val="List1"/>
        <w:numPr>
          <w:ilvl w:val="0"/>
          <w:numId w:val="39"/>
        </w:numPr>
      </w:pPr>
      <w:r w:rsidRPr="002E7B5D">
        <w:t>Intensity table for white light at night</w:t>
      </w:r>
      <w:r>
        <w:t>.</w:t>
      </w:r>
    </w:p>
    <w:p w14:paraId="0EFE478C" w14:textId="66F5016A" w:rsidR="002E7B5D" w:rsidRPr="002E7B5D" w:rsidRDefault="002E7B5D" w:rsidP="002E7B5D">
      <w:pPr>
        <w:pStyle w:val="List1"/>
        <w:numPr>
          <w:ilvl w:val="0"/>
          <w:numId w:val="39"/>
        </w:numPr>
      </w:pPr>
      <w:r w:rsidRPr="002E7B5D">
        <w:t>Intensity table for coloured light at night</w:t>
      </w:r>
      <w:r>
        <w:t>.</w:t>
      </w:r>
    </w:p>
    <w:p w14:paraId="4C0B9090" w14:textId="60441D8B" w:rsidR="002E7B5D" w:rsidRPr="002E7B5D" w:rsidRDefault="002E7B5D" w:rsidP="002E7B5D">
      <w:pPr>
        <w:pStyle w:val="List1"/>
        <w:numPr>
          <w:ilvl w:val="0"/>
          <w:numId w:val="39"/>
        </w:numPr>
      </w:pPr>
      <w:r w:rsidRPr="002E7B5D">
        <w:t>Intensity table for day-time use</w:t>
      </w:r>
      <w:r>
        <w:t>.</w:t>
      </w:r>
    </w:p>
    <w:p w14:paraId="72B5C1D2" w14:textId="302E35C3" w:rsidR="002E7B5D" w:rsidRPr="002E7B5D" w:rsidRDefault="002E7B5D" w:rsidP="002E7B5D">
      <w:pPr>
        <w:pStyle w:val="List1"/>
        <w:numPr>
          <w:ilvl w:val="0"/>
          <w:numId w:val="39"/>
        </w:numPr>
      </w:pPr>
      <w:r w:rsidRPr="002E7B5D">
        <w:t>Intensity loss through protective glass</w:t>
      </w:r>
      <w:r>
        <w:t>.</w:t>
      </w:r>
    </w:p>
    <w:p w14:paraId="2844A1D3" w14:textId="77D152A0" w:rsidR="003A30F5" w:rsidRPr="005871F3" w:rsidRDefault="002E7B5D" w:rsidP="002E7B5D">
      <w:pPr>
        <w:pStyle w:val="List1"/>
        <w:numPr>
          <w:ilvl w:val="0"/>
          <w:numId w:val="39"/>
        </w:numPr>
      </w:pPr>
      <w:r w:rsidRPr="002E7B5D">
        <w:t>Flash duration impact on range</w:t>
      </w:r>
      <w:r>
        <w:t>.</w:t>
      </w:r>
    </w:p>
    <w:p w14:paraId="39D7E5AE" w14:textId="77777777" w:rsidR="002E7B5D" w:rsidRDefault="002E7B5D">
      <w:pPr>
        <w:spacing w:after="200" w:line="276" w:lineRule="auto"/>
        <w:rPr>
          <w:rFonts w:asciiTheme="majorHAnsi" w:eastAsiaTheme="majorEastAsia" w:hAnsiTheme="majorHAnsi" w:cstheme="majorBidi"/>
          <w:b/>
          <w:bCs/>
          <w:caps/>
          <w:color w:val="00AFAA"/>
          <w:sz w:val="28"/>
          <w:szCs w:val="24"/>
        </w:rPr>
      </w:pPr>
      <w:r>
        <w:br w:type="page"/>
      </w:r>
    </w:p>
    <w:p w14:paraId="6C00F5F0" w14:textId="2CACC30E" w:rsidR="003A30F5" w:rsidRDefault="003A30F5" w:rsidP="003A30F5">
      <w:pPr>
        <w:pStyle w:val="Heading1"/>
      </w:pPr>
      <w:bookmarkStart w:id="128" w:name="_Toc462309280"/>
      <w:r>
        <w:lastRenderedPageBreak/>
        <w:t xml:space="preserve">MODULE 4 – </w:t>
      </w:r>
      <w:r w:rsidR="00BA5C33">
        <w:t>LENSES, PRISMS &amp; MIRRORS</w:t>
      </w:r>
      <w:bookmarkEnd w:id="128"/>
    </w:p>
    <w:p w14:paraId="7BE7F3AA" w14:textId="77777777" w:rsidR="003A30F5" w:rsidRDefault="003A30F5" w:rsidP="003A30F5">
      <w:pPr>
        <w:pStyle w:val="Heading1separatationline"/>
      </w:pPr>
    </w:p>
    <w:p w14:paraId="0C7BCE27" w14:textId="77777777" w:rsidR="003A30F5" w:rsidRDefault="003A30F5" w:rsidP="003A30F5">
      <w:pPr>
        <w:pStyle w:val="Heading2"/>
      </w:pPr>
      <w:bookmarkStart w:id="129" w:name="_Toc462309281"/>
      <w:r>
        <w:t>Scope</w:t>
      </w:r>
      <w:bookmarkEnd w:id="129"/>
    </w:p>
    <w:p w14:paraId="04A0585B" w14:textId="77777777" w:rsidR="003A30F5" w:rsidRDefault="003A30F5" w:rsidP="003A30F5">
      <w:pPr>
        <w:pStyle w:val="Heading2separationline"/>
      </w:pPr>
    </w:p>
    <w:p w14:paraId="166A58A7" w14:textId="3300527F" w:rsidR="003A30F5" w:rsidRPr="00D34F9C" w:rsidRDefault="00BA5C33" w:rsidP="003A30F5">
      <w:pPr>
        <w:rPr>
          <w:sz w:val="22"/>
        </w:rPr>
      </w:pPr>
      <w:r w:rsidRPr="00BA5C33">
        <w:rPr>
          <w:sz w:val="22"/>
        </w:rPr>
        <w:t>This module describes the use of lenses and prisms to focus a beam of light</w:t>
      </w:r>
      <w:r w:rsidR="003A30F5" w:rsidRPr="00D34F9C">
        <w:rPr>
          <w:sz w:val="22"/>
        </w:rPr>
        <w:t>.</w:t>
      </w:r>
    </w:p>
    <w:p w14:paraId="08D7BDFC" w14:textId="77777777" w:rsidR="003A30F5" w:rsidRDefault="003A30F5" w:rsidP="003A30F5">
      <w:pPr>
        <w:pStyle w:val="Heading2"/>
      </w:pPr>
      <w:bookmarkStart w:id="130" w:name="_Toc462309282"/>
      <w:r>
        <w:t>Learning Objective</w:t>
      </w:r>
      <w:bookmarkEnd w:id="130"/>
    </w:p>
    <w:p w14:paraId="57A032AE" w14:textId="77777777" w:rsidR="003A30F5" w:rsidRDefault="003A30F5" w:rsidP="003A30F5">
      <w:pPr>
        <w:pStyle w:val="Heading2separationline"/>
      </w:pPr>
    </w:p>
    <w:p w14:paraId="37C517A6" w14:textId="1C3E5DB7" w:rsidR="003A30F5" w:rsidRPr="00FD3637" w:rsidRDefault="00BA5C33" w:rsidP="003A30F5">
      <w:pPr>
        <w:pStyle w:val="BodyText"/>
      </w:pPr>
      <w:r w:rsidRPr="00BA5C33">
        <w:t xml:space="preserve">To gain a </w:t>
      </w:r>
      <w:r w:rsidRPr="00BA5C33">
        <w:rPr>
          <w:b/>
        </w:rPr>
        <w:t>basic</w:t>
      </w:r>
      <w:r w:rsidRPr="00BA5C33">
        <w:t xml:space="preserve"> understanding of the design and use of lenses and prisms used in modern marine signal lanterns.</w:t>
      </w:r>
    </w:p>
    <w:p w14:paraId="1F291E5D" w14:textId="77777777" w:rsidR="003A30F5" w:rsidRDefault="003A30F5" w:rsidP="003A30F5">
      <w:pPr>
        <w:pStyle w:val="Heading2"/>
      </w:pPr>
      <w:bookmarkStart w:id="131" w:name="_Toc462309283"/>
      <w:r>
        <w:t>Syllabus</w:t>
      </w:r>
      <w:bookmarkEnd w:id="131"/>
    </w:p>
    <w:p w14:paraId="077E8E36" w14:textId="77777777" w:rsidR="003A30F5" w:rsidRPr="00FD3637" w:rsidRDefault="003A30F5" w:rsidP="003A30F5">
      <w:pPr>
        <w:pStyle w:val="Heading2separationline"/>
      </w:pPr>
    </w:p>
    <w:p w14:paraId="1D22587B" w14:textId="64C9F0EF" w:rsidR="003A30F5" w:rsidRDefault="003A30F5" w:rsidP="003A30F5">
      <w:pPr>
        <w:pStyle w:val="Heading3"/>
      </w:pPr>
      <w:bookmarkStart w:id="132" w:name="_Toc462309284"/>
      <w:r>
        <w:t xml:space="preserve">Lesson 1 – </w:t>
      </w:r>
      <w:r w:rsidR="0053503E" w:rsidRPr="0053503E">
        <w:t>Bending Light Rays</w:t>
      </w:r>
      <w:bookmarkEnd w:id="132"/>
    </w:p>
    <w:p w14:paraId="0A92625C" w14:textId="4FCD1B3E" w:rsidR="0053503E" w:rsidRPr="0053503E" w:rsidRDefault="0053503E" w:rsidP="0053503E">
      <w:pPr>
        <w:pStyle w:val="List1"/>
        <w:numPr>
          <w:ilvl w:val="0"/>
          <w:numId w:val="40"/>
        </w:numPr>
      </w:pPr>
      <w:r w:rsidRPr="0053503E">
        <w:t>The concept of a ray of light</w:t>
      </w:r>
      <w:r>
        <w:t>.</w:t>
      </w:r>
    </w:p>
    <w:p w14:paraId="2CD426B5" w14:textId="0A9B0220" w:rsidR="0053503E" w:rsidRPr="0053503E" w:rsidRDefault="0053503E" w:rsidP="0053503E">
      <w:pPr>
        <w:pStyle w:val="List1"/>
        <w:numPr>
          <w:ilvl w:val="0"/>
          <w:numId w:val="40"/>
        </w:numPr>
      </w:pPr>
      <w:r w:rsidRPr="0053503E">
        <w:t>Reflection and refraction</w:t>
      </w:r>
      <w:r>
        <w:t>.</w:t>
      </w:r>
    </w:p>
    <w:p w14:paraId="61DDCBF0" w14:textId="77AD4EFA" w:rsidR="0053503E" w:rsidRPr="0053503E" w:rsidRDefault="0053503E" w:rsidP="0053503E">
      <w:pPr>
        <w:pStyle w:val="List1"/>
        <w:numPr>
          <w:ilvl w:val="0"/>
          <w:numId w:val="40"/>
        </w:numPr>
      </w:pPr>
      <w:r w:rsidRPr="0053503E">
        <w:t>Flat and concave mirrors</w:t>
      </w:r>
      <w:r>
        <w:t>.</w:t>
      </w:r>
    </w:p>
    <w:p w14:paraId="14E59C65" w14:textId="4EBBC65A" w:rsidR="0053503E" w:rsidRPr="0053503E" w:rsidRDefault="0053503E" w:rsidP="0053503E">
      <w:pPr>
        <w:pStyle w:val="List1"/>
        <w:numPr>
          <w:ilvl w:val="0"/>
          <w:numId w:val="40"/>
        </w:numPr>
      </w:pPr>
      <w:r w:rsidRPr="0053503E">
        <w:t>Prisms</w:t>
      </w:r>
      <w:r>
        <w:t>.</w:t>
      </w:r>
    </w:p>
    <w:p w14:paraId="47AD78E0" w14:textId="14B55C84" w:rsidR="0053503E" w:rsidRPr="0053503E" w:rsidRDefault="0053503E" w:rsidP="0053503E">
      <w:pPr>
        <w:pStyle w:val="List1"/>
        <w:numPr>
          <w:ilvl w:val="0"/>
          <w:numId w:val="40"/>
        </w:numPr>
      </w:pPr>
      <w:r w:rsidRPr="0053503E">
        <w:t>Focussing light rays</w:t>
      </w:r>
      <w:r>
        <w:t>.</w:t>
      </w:r>
    </w:p>
    <w:p w14:paraId="65030D54" w14:textId="0CAAE410" w:rsidR="0053503E" w:rsidRPr="0053503E" w:rsidRDefault="0053503E" w:rsidP="0053503E">
      <w:pPr>
        <w:pStyle w:val="List1"/>
        <w:numPr>
          <w:ilvl w:val="0"/>
          <w:numId w:val="40"/>
        </w:numPr>
      </w:pPr>
      <w:r w:rsidRPr="0053503E">
        <w:t>The position of a light source</w:t>
      </w:r>
      <w:r>
        <w:t>.</w:t>
      </w:r>
    </w:p>
    <w:p w14:paraId="76C7EF4A" w14:textId="479646AF" w:rsidR="003A30F5" w:rsidRDefault="0053503E" w:rsidP="0053503E">
      <w:pPr>
        <w:pStyle w:val="List1"/>
        <w:numPr>
          <w:ilvl w:val="0"/>
          <w:numId w:val="40"/>
        </w:numPr>
      </w:pPr>
      <w:r w:rsidRPr="0053503E">
        <w:t>Divergence</w:t>
      </w:r>
      <w:ins w:id="133" w:author="Adam Hay" w:date="2016-10-11T22:45:00Z">
        <w:r w:rsidR="00A9778C">
          <w:t>.</w:t>
        </w:r>
      </w:ins>
    </w:p>
    <w:p w14:paraId="6F33D9C0" w14:textId="0BF9BE85" w:rsidR="003A30F5" w:rsidRDefault="003A30F5" w:rsidP="003A30F5">
      <w:pPr>
        <w:pStyle w:val="Heading3"/>
      </w:pPr>
      <w:bookmarkStart w:id="134" w:name="_Toc462309285"/>
      <w:r>
        <w:t xml:space="preserve">Lesson 2 - </w:t>
      </w:r>
      <w:r w:rsidR="0053503E" w:rsidRPr="0053503E">
        <w:t>Development of Lenses</w:t>
      </w:r>
      <w:bookmarkEnd w:id="134"/>
    </w:p>
    <w:p w14:paraId="3639C48F" w14:textId="12FBDE75" w:rsidR="0053503E" w:rsidRPr="0053503E" w:rsidRDefault="0053503E" w:rsidP="0053503E">
      <w:pPr>
        <w:pStyle w:val="List1"/>
        <w:numPr>
          <w:ilvl w:val="0"/>
          <w:numId w:val="41"/>
        </w:numPr>
      </w:pPr>
      <w:r w:rsidRPr="0053503E">
        <w:t>The function of a lens</w:t>
      </w:r>
      <w:r>
        <w:t>.</w:t>
      </w:r>
    </w:p>
    <w:p w14:paraId="61367006" w14:textId="6391DB29" w:rsidR="0053503E" w:rsidRPr="0053503E" w:rsidRDefault="0053503E" w:rsidP="0053503E">
      <w:pPr>
        <w:pStyle w:val="List1"/>
        <w:numPr>
          <w:ilvl w:val="0"/>
          <w:numId w:val="41"/>
        </w:numPr>
      </w:pPr>
      <w:r w:rsidRPr="0053503E">
        <w:t>Historical development of lenses</w:t>
      </w:r>
      <w:r>
        <w:t>.</w:t>
      </w:r>
    </w:p>
    <w:p w14:paraId="00747A5D" w14:textId="6D91979F" w:rsidR="0053503E" w:rsidRPr="0053503E" w:rsidRDefault="0053503E" w:rsidP="0053503E">
      <w:pPr>
        <w:pStyle w:val="List1"/>
        <w:numPr>
          <w:ilvl w:val="0"/>
          <w:numId w:val="41"/>
        </w:numPr>
      </w:pPr>
      <w:r w:rsidRPr="0053503E">
        <w:t>Fresnel lenses</w:t>
      </w:r>
      <w:r>
        <w:t>.</w:t>
      </w:r>
    </w:p>
    <w:p w14:paraId="25E049EE" w14:textId="0572A5E7" w:rsidR="003A30F5" w:rsidRDefault="0053503E" w:rsidP="0053503E">
      <w:pPr>
        <w:pStyle w:val="List1"/>
        <w:numPr>
          <w:ilvl w:val="0"/>
          <w:numId w:val="41"/>
        </w:numPr>
      </w:pPr>
      <w:r w:rsidRPr="0053503E">
        <w:t>Modern glass and acrylic lenses used in marine lanterns</w:t>
      </w:r>
      <w:r>
        <w:t>.</w:t>
      </w:r>
    </w:p>
    <w:p w14:paraId="5AE03D25" w14:textId="550A0B83" w:rsidR="003A30F5" w:rsidRDefault="003A30F5" w:rsidP="003A30F5">
      <w:pPr>
        <w:pStyle w:val="Heading1"/>
      </w:pPr>
      <w:bookmarkStart w:id="135" w:name="_Toc462309286"/>
      <w:r>
        <w:t xml:space="preserve">MODULE 5 – </w:t>
      </w:r>
      <w:r w:rsidR="0053503E" w:rsidRPr="0053503E">
        <w:rPr>
          <w:caps w:val="0"/>
        </w:rPr>
        <w:t>THE PHYSICS OF REFLECTION AND REFRACTION OF LIGHT (OPTIONAL)</w:t>
      </w:r>
      <w:bookmarkEnd w:id="135"/>
    </w:p>
    <w:p w14:paraId="6796ACC6" w14:textId="77777777" w:rsidR="003A30F5" w:rsidRDefault="003A30F5" w:rsidP="003A30F5">
      <w:pPr>
        <w:pStyle w:val="Heading1separatationline"/>
      </w:pPr>
    </w:p>
    <w:p w14:paraId="1A6F1D32" w14:textId="77777777" w:rsidR="003A30F5" w:rsidRDefault="003A30F5" w:rsidP="003A30F5">
      <w:pPr>
        <w:pStyle w:val="Heading2"/>
      </w:pPr>
      <w:bookmarkStart w:id="136" w:name="_Toc462309287"/>
      <w:r>
        <w:t>Scope</w:t>
      </w:r>
      <w:bookmarkEnd w:id="136"/>
    </w:p>
    <w:p w14:paraId="33BFC4E8" w14:textId="77777777" w:rsidR="003A30F5" w:rsidRDefault="003A30F5" w:rsidP="003A30F5">
      <w:pPr>
        <w:pStyle w:val="Heading2separationline"/>
      </w:pPr>
    </w:p>
    <w:p w14:paraId="5EF1C588" w14:textId="45BB1F24" w:rsidR="003A30F5" w:rsidRPr="00D34F9C" w:rsidRDefault="0053503E">
      <w:pPr>
        <w:spacing w:before="120"/>
        <w:rPr>
          <w:sz w:val="22"/>
        </w:rPr>
        <w:pPrChange w:id="137" w:author="Adam Hay" w:date="2016-10-11T22:45:00Z">
          <w:pPr/>
        </w:pPrChange>
      </w:pPr>
      <w:r w:rsidRPr="0053503E">
        <w:rPr>
          <w:sz w:val="22"/>
        </w:rPr>
        <w:t xml:space="preserve">This optional </w:t>
      </w:r>
      <w:r w:rsidRPr="0053503E">
        <w:rPr>
          <w:b/>
          <w:sz w:val="22"/>
        </w:rPr>
        <w:t>practical</w:t>
      </w:r>
      <w:r w:rsidRPr="0053503E">
        <w:rPr>
          <w:sz w:val="22"/>
        </w:rPr>
        <w:t xml:space="preserve"> module describes the physics of the theory of light in greater detail</w:t>
      </w:r>
      <w:r w:rsidR="003A30F5" w:rsidRPr="00D34F9C">
        <w:rPr>
          <w:sz w:val="22"/>
        </w:rPr>
        <w:t>.</w:t>
      </w:r>
    </w:p>
    <w:p w14:paraId="7C33D6A8" w14:textId="77777777" w:rsidR="003A30F5" w:rsidRDefault="003A30F5">
      <w:pPr>
        <w:pStyle w:val="Heading2"/>
        <w:spacing w:before="120"/>
        <w:pPrChange w:id="138" w:author="Adam Hay" w:date="2016-10-11T22:45:00Z">
          <w:pPr>
            <w:pStyle w:val="Heading2"/>
          </w:pPr>
        </w:pPrChange>
      </w:pPr>
      <w:bookmarkStart w:id="139" w:name="_Toc462309288"/>
      <w:r>
        <w:t>Learning Objective</w:t>
      </w:r>
      <w:bookmarkEnd w:id="139"/>
    </w:p>
    <w:p w14:paraId="6BBEEC94" w14:textId="77777777" w:rsidR="003A30F5" w:rsidRDefault="003A30F5" w:rsidP="003A30F5">
      <w:pPr>
        <w:pStyle w:val="Heading2separationline"/>
      </w:pPr>
    </w:p>
    <w:p w14:paraId="1686EC38" w14:textId="4EF02074" w:rsidR="003A30F5" w:rsidRPr="00FD3637" w:rsidRDefault="0053503E" w:rsidP="003A30F5">
      <w:pPr>
        <w:pStyle w:val="BodyText"/>
      </w:pPr>
      <w:r w:rsidRPr="0053503E">
        <w:t xml:space="preserve">To gain a </w:t>
      </w:r>
      <w:r w:rsidRPr="0053503E">
        <w:rPr>
          <w:b/>
        </w:rPr>
        <w:t>satisfactory</w:t>
      </w:r>
      <w:r w:rsidRPr="0053503E">
        <w:t xml:space="preserve"> understanding of how modern lenses achieve a focussed beam of light using a light source, mirrors, prisms and lenses.</w:t>
      </w:r>
    </w:p>
    <w:p w14:paraId="5120DCF6" w14:textId="77777777" w:rsidR="003A30F5" w:rsidRDefault="003A30F5" w:rsidP="003A30F5">
      <w:pPr>
        <w:pStyle w:val="Heading2"/>
      </w:pPr>
      <w:bookmarkStart w:id="140" w:name="_Toc462309289"/>
      <w:r>
        <w:t>Syllabus</w:t>
      </w:r>
      <w:bookmarkEnd w:id="140"/>
    </w:p>
    <w:p w14:paraId="74C9A12E" w14:textId="77777777" w:rsidR="003A30F5" w:rsidRPr="00FD3637" w:rsidRDefault="003A30F5" w:rsidP="003A30F5">
      <w:pPr>
        <w:pStyle w:val="Heading2separationline"/>
      </w:pPr>
    </w:p>
    <w:p w14:paraId="76395D6A" w14:textId="305CCD31" w:rsidR="003A30F5" w:rsidRDefault="003A30F5" w:rsidP="003A30F5">
      <w:pPr>
        <w:pStyle w:val="Heading3"/>
      </w:pPr>
      <w:bookmarkStart w:id="141" w:name="_Toc462309290"/>
      <w:r>
        <w:t xml:space="preserve">Lesson 1 – </w:t>
      </w:r>
      <w:r w:rsidR="0053503E" w:rsidRPr="0053503E">
        <w:t>Physics of Light</w:t>
      </w:r>
      <w:bookmarkEnd w:id="141"/>
    </w:p>
    <w:p w14:paraId="2C99C3EE" w14:textId="3541A913" w:rsidR="00E828C0" w:rsidRPr="00E828C0" w:rsidRDefault="00E828C0" w:rsidP="00E828C0">
      <w:pPr>
        <w:pStyle w:val="List1"/>
        <w:numPr>
          <w:ilvl w:val="0"/>
          <w:numId w:val="42"/>
        </w:numPr>
      </w:pPr>
      <w:r w:rsidRPr="00E828C0">
        <w:t>Track light rays using flat mirrors</w:t>
      </w:r>
      <w:r>
        <w:t>.</w:t>
      </w:r>
    </w:p>
    <w:p w14:paraId="21FE54B5" w14:textId="23096350" w:rsidR="00E828C0" w:rsidRPr="00E828C0" w:rsidRDefault="00E828C0" w:rsidP="00E828C0">
      <w:pPr>
        <w:pStyle w:val="List1"/>
        <w:numPr>
          <w:ilvl w:val="0"/>
          <w:numId w:val="42"/>
        </w:numPr>
      </w:pPr>
      <w:r w:rsidRPr="00E828C0">
        <w:t>Track light rays using prisms</w:t>
      </w:r>
      <w:r>
        <w:t>.</w:t>
      </w:r>
    </w:p>
    <w:p w14:paraId="4D443E1B" w14:textId="25F873EE" w:rsidR="003A30F5" w:rsidRDefault="00E828C0" w:rsidP="00E828C0">
      <w:pPr>
        <w:pStyle w:val="List1"/>
        <w:numPr>
          <w:ilvl w:val="0"/>
          <w:numId w:val="42"/>
        </w:numPr>
      </w:pPr>
      <w:r w:rsidRPr="00E828C0">
        <w:t>Focus light rays using a combination of lenses and reflector elements</w:t>
      </w:r>
      <w:r>
        <w:t>.</w:t>
      </w:r>
    </w:p>
    <w:p w14:paraId="4E0F72C4" w14:textId="15719285" w:rsidR="003A30F5" w:rsidRDefault="003A30F5" w:rsidP="003A30F5">
      <w:pPr>
        <w:pStyle w:val="Heading3"/>
      </w:pPr>
      <w:bookmarkStart w:id="142" w:name="_Toc462309291"/>
      <w:r>
        <w:t xml:space="preserve">Lesson 2 - </w:t>
      </w:r>
      <w:r w:rsidR="0053503E" w:rsidRPr="0053503E">
        <w:t>Practical Marine Lantern Task</w:t>
      </w:r>
      <w:bookmarkEnd w:id="142"/>
    </w:p>
    <w:p w14:paraId="4E187EC9" w14:textId="63C209A2" w:rsidR="00E828C0" w:rsidRPr="00E828C0" w:rsidRDefault="00E828C0" w:rsidP="00E828C0">
      <w:pPr>
        <w:pStyle w:val="List1"/>
        <w:numPr>
          <w:ilvl w:val="0"/>
          <w:numId w:val="43"/>
        </w:numPr>
      </w:pPr>
      <w:r w:rsidRPr="00E828C0">
        <w:t>Selection of light source</w:t>
      </w:r>
      <w:r>
        <w:t>.</w:t>
      </w:r>
    </w:p>
    <w:p w14:paraId="1CC4B8B8" w14:textId="64106365" w:rsidR="00E828C0" w:rsidRPr="00E828C0" w:rsidRDefault="00E828C0" w:rsidP="00E828C0">
      <w:pPr>
        <w:pStyle w:val="List1"/>
        <w:numPr>
          <w:ilvl w:val="0"/>
          <w:numId w:val="43"/>
        </w:numPr>
      </w:pPr>
      <w:r w:rsidRPr="00E828C0">
        <w:t>Achievement of a focussed beam using mirrors or prisms</w:t>
      </w:r>
      <w:r>
        <w:t>.</w:t>
      </w:r>
    </w:p>
    <w:p w14:paraId="41EF1A33" w14:textId="5C207409" w:rsidR="00E828C0" w:rsidRPr="00E828C0" w:rsidRDefault="00E828C0" w:rsidP="00E828C0">
      <w:pPr>
        <w:pStyle w:val="List1"/>
        <w:numPr>
          <w:ilvl w:val="0"/>
          <w:numId w:val="43"/>
        </w:numPr>
      </w:pPr>
      <w:r w:rsidRPr="00E828C0">
        <w:t>Measurement of brilliance and illuminance</w:t>
      </w:r>
      <w:r>
        <w:t>.</w:t>
      </w:r>
    </w:p>
    <w:p w14:paraId="7D64EBD2" w14:textId="6F8BAAB2" w:rsidR="003A30F5" w:rsidRDefault="00E828C0" w:rsidP="00E828C0">
      <w:pPr>
        <w:pStyle w:val="List1"/>
        <w:numPr>
          <w:ilvl w:val="0"/>
          <w:numId w:val="43"/>
        </w:numPr>
      </w:pPr>
      <w:r w:rsidRPr="00E828C0">
        <w:lastRenderedPageBreak/>
        <w:t>Effect of colour filters and protective glass</w:t>
      </w:r>
      <w:r>
        <w:t>.</w:t>
      </w:r>
    </w:p>
    <w:p w14:paraId="23B7C91B" w14:textId="79D806D0" w:rsidR="003A30F5" w:rsidRDefault="003A30F5" w:rsidP="003A30F5">
      <w:pPr>
        <w:pStyle w:val="Heading3"/>
      </w:pPr>
      <w:bookmarkStart w:id="143" w:name="_Toc462309292"/>
      <w:r>
        <w:t xml:space="preserve">Lesson 3 – </w:t>
      </w:r>
      <w:r w:rsidR="0053503E" w:rsidRPr="00E828C0">
        <w:t>Colorimetric Measurement of Light</w:t>
      </w:r>
      <w:bookmarkEnd w:id="143"/>
    </w:p>
    <w:p w14:paraId="14267122" w14:textId="303154B7" w:rsidR="00E828C0" w:rsidRPr="00E828C0" w:rsidRDefault="00E828C0" w:rsidP="00E828C0">
      <w:pPr>
        <w:pStyle w:val="List1"/>
        <w:numPr>
          <w:ilvl w:val="0"/>
          <w:numId w:val="44"/>
        </w:numPr>
      </w:pPr>
      <w:r w:rsidRPr="00E828C0">
        <w:t>Practical use of colorimeters used by the organisation</w:t>
      </w:r>
      <w:r>
        <w:t>.</w:t>
      </w:r>
    </w:p>
    <w:p w14:paraId="23032406" w14:textId="5A95642F" w:rsidR="003A30F5" w:rsidRPr="005871F3" w:rsidRDefault="00E828C0" w:rsidP="00E828C0">
      <w:pPr>
        <w:pStyle w:val="List1"/>
        <w:numPr>
          <w:ilvl w:val="0"/>
          <w:numId w:val="44"/>
        </w:numPr>
      </w:pPr>
      <w:r w:rsidRPr="00E828C0">
        <w:t>Test records</w:t>
      </w:r>
      <w:r>
        <w:t>.</w:t>
      </w:r>
    </w:p>
    <w:sectPr w:rsidR="003A30F5" w:rsidRPr="005871F3" w:rsidSect="0010151D">
      <w:headerReference w:type="default" r:id="rId15"/>
      <w:footerReference w:type="default" r:id="rId1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90DFE" w14:textId="77777777" w:rsidR="003C0BC0" w:rsidRDefault="003C0BC0" w:rsidP="003274DB">
      <w:r>
        <w:separator/>
      </w:r>
    </w:p>
    <w:p w14:paraId="6F3A8E81" w14:textId="77777777" w:rsidR="003C0BC0" w:rsidRDefault="003C0BC0"/>
    <w:p w14:paraId="3479E4C6" w14:textId="77777777" w:rsidR="003C0BC0" w:rsidRDefault="003C0BC0"/>
    <w:p w14:paraId="434A47C9" w14:textId="77777777" w:rsidR="003C0BC0" w:rsidRDefault="003C0BC0"/>
  </w:endnote>
  <w:endnote w:type="continuationSeparator" w:id="0">
    <w:p w14:paraId="007333CB" w14:textId="77777777" w:rsidR="003C0BC0" w:rsidRDefault="003C0BC0" w:rsidP="003274DB">
      <w:r>
        <w:continuationSeparator/>
      </w:r>
    </w:p>
    <w:p w14:paraId="5E96B3C8" w14:textId="77777777" w:rsidR="003C0BC0" w:rsidRDefault="003C0BC0"/>
    <w:p w14:paraId="567BF2F9" w14:textId="77777777" w:rsidR="003C0BC0" w:rsidRDefault="003C0BC0"/>
    <w:p w14:paraId="6C250E4D" w14:textId="77777777" w:rsidR="003C0BC0" w:rsidRDefault="003C0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B4F81" w14:textId="77777777" w:rsidR="000A48E3" w:rsidRDefault="000A48E3" w:rsidP="008747E0">
    <w:pPr>
      <w:pStyle w:val="Footer"/>
    </w:pPr>
    <w:r>
      <w:rPr>
        <w:noProof/>
        <w:lang w:eastAsia="en-GB"/>
      </w:rPr>
      <mc:AlternateContent>
        <mc:Choice Requires="wps">
          <w:drawing>
            <wp:anchor distT="0" distB="0" distL="114300" distR="114300" simplePos="0" relativeHeight="251669504" behindDoc="0" locked="0" layoutInCell="1" allowOverlap="1" wp14:anchorId="4FE4EFFA" wp14:editId="1CD71D9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A61D20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1F35F795" w14:textId="77777777" w:rsidR="000A48E3" w:rsidRPr="00ED2A8D" w:rsidRDefault="000A48E3" w:rsidP="008747E0">
    <w:pPr>
      <w:pStyle w:val="Footer"/>
    </w:pPr>
    <w:r w:rsidRPr="00442889">
      <w:rPr>
        <w:noProof/>
        <w:lang w:eastAsia="en-GB"/>
      </w:rPr>
      <w:drawing>
        <wp:anchor distT="0" distB="0" distL="114300" distR="114300" simplePos="0" relativeHeight="251661312" behindDoc="1" locked="0" layoutInCell="1" allowOverlap="1" wp14:anchorId="0397068C" wp14:editId="53E2D06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467E25F" w14:textId="77777777" w:rsidR="000A48E3" w:rsidRPr="00ED2A8D" w:rsidRDefault="000A48E3" w:rsidP="008747E0">
    <w:pPr>
      <w:pStyle w:val="Footer"/>
    </w:pPr>
  </w:p>
  <w:p w14:paraId="50644F25" w14:textId="77777777" w:rsidR="000A48E3" w:rsidRPr="00ED2A8D" w:rsidRDefault="000A48E3" w:rsidP="008747E0">
    <w:pPr>
      <w:pStyle w:val="Footer"/>
    </w:pPr>
  </w:p>
  <w:p w14:paraId="333D295D" w14:textId="77777777" w:rsidR="000A48E3" w:rsidRPr="00ED2A8D" w:rsidRDefault="000A48E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12B8E" w14:textId="77777777" w:rsidR="000A48E3" w:rsidRPr="003028AF" w:rsidRDefault="000A48E3" w:rsidP="003028AF">
    <w:pPr>
      <w:pStyle w:val="Footer"/>
      <w:rPr>
        <w:sz w:val="15"/>
        <w:szCs w:val="15"/>
      </w:rPr>
    </w:pPr>
  </w:p>
  <w:p w14:paraId="1F60D2A3" w14:textId="77777777" w:rsidR="000A48E3" w:rsidRDefault="000A48E3" w:rsidP="00AB4A21">
    <w:pPr>
      <w:pStyle w:val="Footerportrait"/>
    </w:pPr>
  </w:p>
  <w:p w14:paraId="607D67D7" w14:textId="77777777" w:rsidR="000A48E3" w:rsidRPr="00C907DF" w:rsidRDefault="003C0BC0" w:rsidP="00AB4A21">
    <w:pPr>
      <w:pStyle w:val="Footerportrait"/>
    </w:pPr>
    <w:fldSimple w:instr=" STYLEREF &quot;Document type&quot; \* MERGEFORMAT ">
      <w:r w:rsidR="00071739" w:rsidRPr="00071739">
        <w:rPr>
          <w:b w:val="0"/>
          <w:bCs/>
        </w:rPr>
        <w:t>IALA Model Course</w:t>
      </w:r>
    </w:fldSimple>
    <w:r w:rsidR="000A48E3">
      <w:t xml:space="preserve"> </w:t>
    </w:r>
    <w:fldSimple w:instr=" STYLEREF &quot;Document number&quot; \* MERGEFORMAT ">
      <w:r w:rsidR="00071739">
        <w:t>L2.3.1-3</w:t>
      </w:r>
    </w:fldSimple>
    <w:r w:rsidR="000A48E3" w:rsidRPr="00C907DF">
      <w:t xml:space="preserve"> –</w:t>
    </w:r>
    <w:r w:rsidR="000A48E3">
      <w:t xml:space="preserve"> </w:t>
    </w:r>
    <w:fldSimple w:instr=" STYLEREF &quot;Document name&quot; \* MERGEFORMAT ">
      <w:r w:rsidR="00071739">
        <w:t>Level 2 -– TechnicianLights and Marine Lanterns</w:t>
      </w:r>
    </w:fldSimple>
    <w:r w:rsidR="000A48E3">
      <w:tab/>
    </w:r>
  </w:p>
  <w:p w14:paraId="46059EE3" w14:textId="77777777" w:rsidR="000A48E3" w:rsidRPr="008D2314" w:rsidRDefault="000A48E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071739">
      <w:rPr>
        <w:rStyle w:val="PageNumber"/>
        <w:noProof/>
        <w:color w:val="00558C"/>
        <w:szCs w:val="15"/>
      </w:rPr>
      <w:t>3</w:t>
    </w:r>
    <w:r w:rsidRPr="008D2314">
      <w:rPr>
        <w:rStyle w:val="PageNumber"/>
        <w:color w:val="00558C"/>
        <w:szCs w:val="15"/>
      </w:rPr>
      <w:fldChar w:fldCharType="end"/>
    </w:r>
  </w:p>
  <w:p w14:paraId="60AD4700" w14:textId="77777777" w:rsidR="000A48E3" w:rsidRPr="003028AF" w:rsidRDefault="000A48E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071739" w:rsidRPr="00071739">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071739" w:rsidRPr="00071739">
      <w:rPr>
        <w:bCs/>
        <w:noProof/>
        <w:szCs w:val="15"/>
        <w:lang w:val="en-US"/>
      </w:rPr>
      <w:t>December 2016Month</w:t>
    </w:r>
    <w:r w:rsidR="00071739">
      <w:rPr>
        <w:noProof/>
        <w:szCs w:val="15"/>
      </w:rPr>
      <w:t xml:space="preserve"> Year</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5BB60" w14:textId="77777777" w:rsidR="000A48E3" w:rsidRPr="002C5134" w:rsidRDefault="000A48E3" w:rsidP="002C5134">
    <w:pPr>
      <w:pStyle w:val="Footer"/>
      <w:rPr>
        <w:sz w:val="15"/>
        <w:szCs w:val="15"/>
      </w:rPr>
    </w:pPr>
  </w:p>
  <w:p w14:paraId="49C22FD6" w14:textId="77777777" w:rsidR="000A48E3" w:rsidRDefault="000A48E3" w:rsidP="00D2697A">
    <w:pPr>
      <w:pStyle w:val="Footerlandscape"/>
    </w:pPr>
  </w:p>
  <w:p w14:paraId="39B1F60A" w14:textId="77777777" w:rsidR="000A48E3" w:rsidRPr="00C907DF" w:rsidRDefault="003C0BC0" w:rsidP="00D2697A">
    <w:pPr>
      <w:pStyle w:val="Footerlandscape"/>
      <w:rPr>
        <w:rStyle w:val="PageNumber"/>
        <w:szCs w:val="15"/>
      </w:rPr>
    </w:pPr>
    <w:fldSimple w:instr=" STYLEREF &quot;Document type&quot; \* MERGEFORMAT ">
      <w:r w:rsidR="00071739" w:rsidRPr="00071739">
        <w:rPr>
          <w:bCs/>
          <w:noProof/>
        </w:rPr>
        <w:t>IALA Model Course</w:t>
      </w:r>
    </w:fldSimple>
    <w:r w:rsidR="000A48E3">
      <w:t xml:space="preserve"> </w:t>
    </w:r>
    <w:fldSimple w:instr=" STYLEREF &quot;Document number&quot; \* MERGEFORMAT ">
      <w:r w:rsidR="00071739">
        <w:rPr>
          <w:noProof/>
        </w:rPr>
        <w:t>L2.3.1-3</w:t>
      </w:r>
    </w:fldSimple>
    <w:r w:rsidR="000A48E3" w:rsidRPr="00C907DF">
      <w:t xml:space="preserve"> –</w:t>
    </w:r>
    <w:r w:rsidR="000A48E3">
      <w:t xml:space="preserve"> </w:t>
    </w:r>
    <w:fldSimple w:instr=" STYLEREF &quot;Document name&quot; \* MERGEFORMAT ">
      <w:r w:rsidR="00071739">
        <w:rPr>
          <w:noProof/>
        </w:rPr>
        <w:t>Level 2 -– TechnicianLights and Marine Lanterns</w:t>
      </w:r>
    </w:fldSimple>
  </w:p>
  <w:p w14:paraId="7B38BA8A" w14:textId="77777777" w:rsidR="000A48E3" w:rsidRPr="00480D65" w:rsidRDefault="003C0BC0" w:rsidP="00D2697A">
    <w:pPr>
      <w:pStyle w:val="Footerlandscape"/>
    </w:pPr>
    <w:fldSimple w:instr=" STYLEREF &quot;Edition number&quot; \* MERGEFORMAT ">
      <w:r w:rsidR="00071739" w:rsidRPr="00071739">
        <w:rPr>
          <w:bCs/>
          <w:noProof/>
        </w:rPr>
        <w:t>Edition 1.0</w:t>
      </w:r>
    </w:fldSimple>
    <w:r w:rsidR="000A48E3">
      <w:t xml:space="preserve">  </w:t>
    </w:r>
    <w:fldSimple w:instr=" STYLEREF &quot;Document date&quot; \* MERGEFORMAT ">
      <w:r w:rsidR="00071739" w:rsidRPr="00071739">
        <w:rPr>
          <w:bCs/>
          <w:noProof/>
        </w:rPr>
        <w:t>December 2016Month</w:t>
      </w:r>
      <w:r w:rsidR="00071739">
        <w:rPr>
          <w:noProof/>
        </w:rPr>
        <w:t xml:space="preserve"> Year</w:t>
      </w:r>
    </w:fldSimple>
    <w:r w:rsidR="000A48E3" w:rsidRPr="00C907DF">
      <w:tab/>
    </w:r>
    <w:r w:rsidR="000A48E3" w:rsidRPr="002C5134">
      <w:t xml:space="preserve">P </w:t>
    </w:r>
    <w:r w:rsidR="000A48E3" w:rsidRPr="002C5134">
      <w:fldChar w:fldCharType="begin"/>
    </w:r>
    <w:r w:rsidR="000A48E3" w:rsidRPr="002C5134">
      <w:instrText xml:space="preserve">PAGE  </w:instrText>
    </w:r>
    <w:r w:rsidR="000A48E3" w:rsidRPr="002C5134">
      <w:fldChar w:fldCharType="separate"/>
    </w:r>
    <w:r w:rsidR="00071739">
      <w:rPr>
        <w:noProof/>
      </w:rPr>
      <w:t>12</w:t>
    </w:r>
    <w:r w:rsidR="000A48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42D56" w14:textId="77777777" w:rsidR="003C0BC0" w:rsidRDefault="003C0BC0">
      <w:r>
        <w:separator/>
      </w:r>
    </w:p>
    <w:p w14:paraId="56FC3E77" w14:textId="77777777" w:rsidR="003C0BC0" w:rsidRDefault="003C0BC0"/>
  </w:footnote>
  <w:footnote w:type="continuationSeparator" w:id="0">
    <w:p w14:paraId="4F01172C" w14:textId="77777777" w:rsidR="003C0BC0" w:rsidRDefault="003C0BC0" w:rsidP="003274DB">
      <w:r>
        <w:continuationSeparator/>
      </w:r>
    </w:p>
    <w:p w14:paraId="77E2C314" w14:textId="77777777" w:rsidR="003C0BC0" w:rsidRDefault="003C0BC0"/>
    <w:p w14:paraId="5162DD23" w14:textId="77777777" w:rsidR="003C0BC0" w:rsidRDefault="003C0BC0"/>
    <w:p w14:paraId="58CA5FC1" w14:textId="77777777" w:rsidR="003C0BC0" w:rsidRDefault="003C0B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07ACC" w14:textId="77777777" w:rsidR="007E7A09" w:rsidRDefault="000A48E3" w:rsidP="00D72537">
    <w:pPr>
      <w:pStyle w:val="Header"/>
      <w:jc w:val="right"/>
    </w:pPr>
    <w:r w:rsidRPr="00442889">
      <w:rPr>
        <w:noProof/>
        <w:lang w:eastAsia="en-GB"/>
      </w:rPr>
      <w:drawing>
        <wp:anchor distT="0" distB="0" distL="114300" distR="114300" simplePos="0" relativeHeight="251657214" behindDoc="1" locked="0" layoutInCell="1" allowOverlap="1" wp14:anchorId="79961125" wp14:editId="0D1CAF8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E7A09">
      <w:t>ENG5-11.1.3</w:t>
    </w:r>
  </w:p>
  <w:p w14:paraId="1E937B6E" w14:textId="1C787B62" w:rsidR="000A48E3" w:rsidRPr="00ED2A8D" w:rsidRDefault="007E7A09" w:rsidP="00D72537">
    <w:pPr>
      <w:pStyle w:val="Header"/>
      <w:jc w:val="right"/>
    </w:pPr>
    <w:r>
      <w:t xml:space="preserve">Formerly </w:t>
    </w:r>
    <w:r w:rsidR="00D72537">
      <w:t>ENG5-10.20</w:t>
    </w:r>
  </w:p>
  <w:p w14:paraId="1AF2DB24" w14:textId="77777777" w:rsidR="000A48E3" w:rsidRPr="00ED2A8D" w:rsidRDefault="000A48E3" w:rsidP="008747E0">
    <w:pPr>
      <w:pStyle w:val="Header"/>
    </w:pPr>
  </w:p>
  <w:p w14:paraId="71CDC60C" w14:textId="77777777" w:rsidR="000A48E3" w:rsidRDefault="000A48E3" w:rsidP="008747E0">
    <w:pPr>
      <w:pStyle w:val="Header"/>
    </w:pPr>
  </w:p>
  <w:p w14:paraId="7E33AF9E" w14:textId="77777777" w:rsidR="000A48E3" w:rsidRDefault="000A48E3" w:rsidP="008747E0">
    <w:pPr>
      <w:pStyle w:val="Header"/>
    </w:pPr>
  </w:p>
  <w:p w14:paraId="1FE54AF1" w14:textId="77777777" w:rsidR="000A48E3" w:rsidRDefault="000A48E3" w:rsidP="008747E0">
    <w:pPr>
      <w:pStyle w:val="Header"/>
    </w:pPr>
  </w:p>
  <w:p w14:paraId="3A78D3D9" w14:textId="77777777" w:rsidR="000A48E3" w:rsidRDefault="000A48E3" w:rsidP="008747E0">
    <w:pPr>
      <w:pStyle w:val="Header"/>
    </w:pPr>
  </w:p>
  <w:p w14:paraId="4863EC92" w14:textId="77777777" w:rsidR="000A48E3" w:rsidRDefault="000A48E3" w:rsidP="008747E0">
    <w:pPr>
      <w:pStyle w:val="Header"/>
    </w:pPr>
    <w:r>
      <w:rPr>
        <w:noProof/>
        <w:lang w:eastAsia="en-GB"/>
      </w:rPr>
      <w:drawing>
        <wp:anchor distT="0" distB="0" distL="114300" distR="114300" simplePos="0" relativeHeight="251656189" behindDoc="1" locked="0" layoutInCell="1" allowOverlap="1" wp14:anchorId="2085B378" wp14:editId="4442C0A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7747B" w14:textId="77777777" w:rsidR="000A48E3" w:rsidRPr="00ED2A8D" w:rsidRDefault="000A48E3" w:rsidP="008747E0">
    <w:pPr>
      <w:pStyle w:val="Header"/>
    </w:pPr>
  </w:p>
  <w:p w14:paraId="4DBC6B8C" w14:textId="77777777" w:rsidR="000A48E3" w:rsidRPr="00ED2A8D" w:rsidRDefault="000A48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81479" w14:textId="77777777" w:rsidR="000A48E3" w:rsidRPr="00ED2A8D" w:rsidRDefault="000A48E3" w:rsidP="008747E0">
    <w:pPr>
      <w:pStyle w:val="Header"/>
    </w:pPr>
    <w:r>
      <w:rPr>
        <w:noProof/>
        <w:lang w:eastAsia="en-GB"/>
      </w:rPr>
      <w:drawing>
        <wp:anchor distT="0" distB="0" distL="114300" distR="114300" simplePos="0" relativeHeight="251658752" behindDoc="1" locked="0" layoutInCell="1" allowOverlap="1" wp14:anchorId="3F62957A" wp14:editId="440D45C8">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A6633C" w14:textId="77777777" w:rsidR="000A48E3" w:rsidRPr="00ED2A8D" w:rsidRDefault="000A48E3" w:rsidP="008747E0">
    <w:pPr>
      <w:pStyle w:val="Header"/>
    </w:pPr>
  </w:p>
  <w:p w14:paraId="5E39E99C" w14:textId="77777777" w:rsidR="000A48E3" w:rsidRDefault="000A48E3" w:rsidP="008747E0">
    <w:pPr>
      <w:pStyle w:val="Header"/>
    </w:pPr>
  </w:p>
  <w:p w14:paraId="6EC3E654" w14:textId="77777777" w:rsidR="000A48E3" w:rsidRDefault="000A48E3" w:rsidP="008747E0">
    <w:pPr>
      <w:pStyle w:val="Header"/>
    </w:pPr>
  </w:p>
  <w:p w14:paraId="6C680A7E" w14:textId="77777777" w:rsidR="000A48E3" w:rsidRDefault="000A48E3" w:rsidP="008747E0">
    <w:pPr>
      <w:pStyle w:val="Header"/>
    </w:pPr>
  </w:p>
  <w:p w14:paraId="6E6765DA" w14:textId="77777777" w:rsidR="000A48E3" w:rsidRPr="00441393" w:rsidRDefault="000A48E3" w:rsidP="00441393">
    <w:pPr>
      <w:pStyle w:val="Contents"/>
    </w:pPr>
    <w:r>
      <w:t>DOCUMENT REVISION</w:t>
    </w:r>
  </w:p>
  <w:p w14:paraId="0FBB538F" w14:textId="77777777" w:rsidR="000A48E3" w:rsidRPr="00ED2A8D" w:rsidRDefault="000A48E3" w:rsidP="008747E0">
    <w:pPr>
      <w:pStyle w:val="Header"/>
    </w:pPr>
  </w:p>
  <w:p w14:paraId="20815610" w14:textId="77777777" w:rsidR="000A48E3" w:rsidRPr="00AC33A2" w:rsidRDefault="000A48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5A82F" w14:textId="77777777" w:rsidR="000A48E3" w:rsidRPr="00ED2A8D" w:rsidRDefault="000A48E3" w:rsidP="008747E0">
    <w:pPr>
      <w:pStyle w:val="Header"/>
    </w:pPr>
    <w:r>
      <w:rPr>
        <w:noProof/>
        <w:lang w:eastAsia="en-GB"/>
      </w:rPr>
      <w:drawing>
        <wp:anchor distT="0" distB="0" distL="114300" distR="114300" simplePos="0" relativeHeight="251674624" behindDoc="1" locked="0" layoutInCell="1" allowOverlap="1" wp14:anchorId="4C3AE90A" wp14:editId="0B0B073E">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F1C881" w14:textId="77777777" w:rsidR="000A48E3" w:rsidRPr="00ED2A8D" w:rsidRDefault="000A48E3" w:rsidP="008747E0">
    <w:pPr>
      <w:pStyle w:val="Header"/>
    </w:pPr>
  </w:p>
  <w:p w14:paraId="33A59D88" w14:textId="77777777" w:rsidR="000A48E3" w:rsidRDefault="000A48E3" w:rsidP="008747E0">
    <w:pPr>
      <w:pStyle w:val="Header"/>
    </w:pPr>
  </w:p>
  <w:p w14:paraId="73994BBD" w14:textId="77777777" w:rsidR="000A48E3" w:rsidRDefault="000A48E3" w:rsidP="008747E0">
    <w:pPr>
      <w:pStyle w:val="Header"/>
    </w:pPr>
  </w:p>
  <w:p w14:paraId="5AFB80A1" w14:textId="77777777" w:rsidR="000A48E3" w:rsidRDefault="000A48E3" w:rsidP="008747E0">
    <w:pPr>
      <w:pStyle w:val="Header"/>
    </w:pPr>
  </w:p>
  <w:p w14:paraId="7D827AC6" w14:textId="77777777" w:rsidR="000A48E3" w:rsidRPr="00441393" w:rsidRDefault="000A48E3" w:rsidP="00441393">
    <w:pPr>
      <w:pStyle w:val="Contents"/>
    </w:pPr>
    <w:r>
      <w:t>CONTENTS</w:t>
    </w:r>
  </w:p>
  <w:p w14:paraId="11ACF96A" w14:textId="77777777" w:rsidR="000A48E3" w:rsidRPr="00ED2A8D" w:rsidRDefault="000A48E3" w:rsidP="008747E0">
    <w:pPr>
      <w:pStyle w:val="Header"/>
    </w:pPr>
  </w:p>
  <w:p w14:paraId="33E9182C" w14:textId="77777777" w:rsidR="000A48E3" w:rsidRPr="00AC33A2" w:rsidRDefault="000A48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7057E" w14:textId="77777777" w:rsidR="000A48E3" w:rsidRDefault="000A48E3" w:rsidP="00480D65">
    <w:pPr>
      <w:pStyle w:val="Header"/>
    </w:pPr>
    <w:r>
      <w:rPr>
        <w:noProof/>
        <w:lang w:eastAsia="en-GB"/>
      </w:rPr>
      <w:drawing>
        <wp:anchor distT="0" distB="0" distL="114300" distR="114300" simplePos="0" relativeHeight="251678720" behindDoc="1" locked="0" layoutInCell="1" allowOverlap="1" wp14:anchorId="41218A7F" wp14:editId="3ECB1416">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6"/>
  </w:num>
  <w:num w:numId="4">
    <w:abstractNumId w:val="2"/>
  </w:num>
  <w:num w:numId="5">
    <w:abstractNumId w:val="10"/>
  </w:num>
  <w:num w:numId="6">
    <w:abstractNumId w:val="16"/>
  </w:num>
  <w:num w:numId="7">
    <w:abstractNumId w:val="23"/>
  </w:num>
  <w:num w:numId="8">
    <w:abstractNumId w:val="20"/>
  </w:num>
  <w:num w:numId="9">
    <w:abstractNumId w:val="13"/>
  </w:num>
  <w:num w:numId="10">
    <w:abstractNumId w:val="9"/>
  </w:num>
  <w:num w:numId="11">
    <w:abstractNumId w:val="3"/>
  </w:num>
  <w:num w:numId="12">
    <w:abstractNumId w:val="0"/>
  </w:num>
  <w:num w:numId="13">
    <w:abstractNumId w:val="7"/>
  </w:num>
  <w:num w:numId="14">
    <w:abstractNumId w:val="5"/>
  </w:num>
  <w:num w:numId="15">
    <w:abstractNumId w:val="11"/>
  </w:num>
  <w:num w:numId="16">
    <w:abstractNumId w:val="15"/>
  </w:num>
  <w:num w:numId="17">
    <w:abstractNumId w:val="18"/>
  </w:num>
  <w:num w:numId="18">
    <w:abstractNumId w:val="2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 w:numId="26">
    <w:abstractNumId w:val="12"/>
  </w:num>
  <w:num w:numId="27">
    <w:abstractNumId w:val="12"/>
  </w:num>
  <w:num w:numId="28">
    <w:abstractNumId w:val="1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2A5"/>
    <w:rsid w:val="00005AC9"/>
    <w:rsid w:val="000174F9"/>
    <w:rsid w:val="00024972"/>
    <w:rsid w:val="000249C2"/>
    <w:rsid w:val="000258F6"/>
    <w:rsid w:val="000268A9"/>
    <w:rsid w:val="000379A7"/>
    <w:rsid w:val="00040EB8"/>
    <w:rsid w:val="000537D0"/>
    <w:rsid w:val="00057B6D"/>
    <w:rsid w:val="00061A7B"/>
    <w:rsid w:val="00071739"/>
    <w:rsid w:val="0008654C"/>
    <w:rsid w:val="000904ED"/>
    <w:rsid w:val="00093294"/>
    <w:rsid w:val="000A27A8"/>
    <w:rsid w:val="000A48E3"/>
    <w:rsid w:val="000A5291"/>
    <w:rsid w:val="000B1A77"/>
    <w:rsid w:val="000C711B"/>
    <w:rsid w:val="000D6693"/>
    <w:rsid w:val="000E3954"/>
    <w:rsid w:val="000E3E52"/>
    <w:rsid w:val="000F0F9F"/>
    <w:rsid w:val="000F3F43"/>
    <w:rsid w:val="0010151D"/>
    <w:rsid w:val="00113D5B"/>
    <w:rsid w:val="00113EFD"/>
    <w:rsid w:val="00113F8F"/>
    <w:rsid w:val="00116CCC"/>
    <w:rsid w:val="001205DE"/>
    <w:rsid w:val="001349DB"/>
    <w:rsid w:val="00136E58"/>
    <w:rsid w:val="00156525"/>
    <w:rsid w:val="00161325"/>
    <w:rsid w:val="0017295E"/>
    <w:rsid w:val="00180C11"/>
    <w:rsid w:val="001836BE"/>
    <w:rsid w:val="001862D3"/>
    <w:rsid w:val="001875B1"/>
    <w:rsid w:val="001C120E"/>
    <w:rsid w:val="001D4A3E"/>
    <w:rsid w:val="001E0F67"/>
    <w:rsid w:val="001E416D"/>
    <w:rsid w:val="00201337"/>
    <w:rsid w:val="002016C2"/>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A3D55"/>
    <w:rsid w:val="002A689F"/>
    <w:rsid w:val="002B598C"/>
    <w:rsid w:val="002C2E2C"/>
    <w:rsid w:val="002C5134"/>
    <w:rsid w:val="002C7B21"/>
    <w:rsid w:val="002E22F4"/>
    <w:rsid w:val="002E4993"/>
    <w:rsid w:val="002E5BAC"/>
    <w:rsid w:val="002E7635"/>
    <w:rsid w:val="002E7B5D"/>
    <w:rsid w:val="002F265A"/>
    <w:rsid w:val="002F3536"/>
    <w:rsid w:val="003028AF"/>
    <w:rsid w:val="00305EFE"/>
    <w:rsid w:val="00313D85"/>
    <w:rsid w:val="0031400E"/>
    <w:rsid w:val="00315CE3"/>
    <w:rsid w:val="00320639"/>
    <w:rsid w:val="003251FE"/>
    <w:rsid w:val="003274DB"/>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B1671"/>
    <w:rsid w:val="003C0BC0"/>
    <w:rsid w:val="003C7AC0"/>
    <w:rsid w:val="003C7C34"/>
    <w:rsid w:val="003D0F37"/>
    <w:rsid w:val="003D5150"/>
    <w:rsid w:val="003E3151"/>
    <w:rsid w:val="003F191B"/>
    <w:rsid w:val="003F1C3A"/>
    <w:rsid w:val="003F1ECC"/>
    <w:rsid w:val="0042518D"/>
    <w:rsid w:val="0042639D"/>
    <w:rsid w:val="00434423"/>
    <w:rsid w:val="00441393"/>
    <w:rsid w:val="00447CF0"/>
    <w:rsid w:val="00447E14"/>
    <w:rsid w:val="00456F10"/>
    <w:rsid w:val="00465491"/>
    <w:rsid w:val="00480D65"/>
    <w:rsid w:val="00492A8D"/>
    <w:rsid w:val="004D0799"/>
    <w:rsid w:val="004E1D57"/>
    <w:rsid w:val="004E2F16"/>
    <w:rsid w:val="00503044"/>
    <w:rsid w:val="00513460"/>
    <w:rsid w:val="00523666"/>
    <w:rsid w:val="00526234"/>
    <w:rsid w:val="00527F3B"/>
    <w:rsid w:val="0053503E"/>
    <w:rsid w:val="00557434"/>
    <w:rsid w:val="00580763"/>
    <w:rsid w:val="005871F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5F5CDA"/>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975A8"/>
    <w:rsid w:val="006A2EC5"/>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E7A09"/>
    <w:rsid w:val="007F7544"/>
    <w:rsid w:val="00800995"/>
    <w:rsid w:val="00815E10"/>
    <w:rsid w:val="008326B2"/>
    <w:rsid w:val="00840F68"/>
    <w:rsid w:val="00846831"/>
    <w:rsid w:val="0084683E"/>
    <w:rsid w:val="008533FB"/>
    <w:rsid w:val="00864E45"/>
    <w:rsid w:val="00865532"/>
    <w:rsid w:val="008737D3"/>
    <w:rsid w:val="008747E0"/>
    <w:rsid w:val="00876841"/>
    <w:rsid w:val="00876AA6"/>
    <w:rsid w:val="008827A8"/>
    <w:rsid w:val="00882B3C"/>
    <w:rsid w:val="00883AE3"/>
    <w:rsid w:val="0088489E"/>
    <w:rsid w:val="008972C3"/>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E16EC"/>
    <w:rsid w:val="009E4A4D"/>
    <w:rsid w:val="009F081F"/>
    <w:rsid w:val="00A03913"/>
    <w:rsid w:val="00A045A3"/>
    <w:rsid w:val="00A13E56"/>
    <w:rsid w:val="00A24838"/>
    <w:rsid w:val="00A4308C"/>
    <w:rsid w:val="00A4469B"/>
    <w:rsid w:val="00A549B3"/>
    <w:rsid w:val="00A619B1"/>
    <w:rsid w:val="00A668D2"/>
    <w:rsid w:val="00A72ED7"/>
    <w:rsid w:val="00A8083F"/>
    <w:rsid w:val="00A84CE0"/>
    <w:rsid w:val="00A90D86"/>
    <w:rsid w:val="00A93103"/>
    <w:rsid w:val="00A9778C"/>
    <w:rsid w:val="00AA3E01"/>
    <w:rsid w:val="00AA7005"/>
    <w:rsid w:val="00AB46CD"/>
    <w:rsid w:val="00AB4A21"/>
    <w:rsid w:val="00AB4FB9"/>
    <w:rsid w:val="00AC1940"/>
    <w:rsid w:val="00AC33A2"/>
    <w:rsid w:val="00AC4619"/>
    <w:rsid w:val="00AD4E86"/>
    <w:rsid w:val="00AE65F1"/>
    <w:rsid w:val="00AE6BB4"/>
    <w:rsid w:val="00AE74AD"/>
    <w:rsid w:val="00AF159C"/>
    <w:rsid w:val="00B01873"/>
    <w:rsid w:val="00B03F1C"/>
    <w:rsid w:val="00B17253"/>
    <w:rsid w:val="00B31A41"/>
    <w:rsid w:val="00B40199"/>
    <w:rsid w:val="00B502FF"/>
    <w:rsid w:val="00B552CA"/>
    <w:rsid w:val="00B602A1"/>
    <w:rsid w:val="00B67422"/>
    <w:rsid w:val="00B67FEF"/>
    <w:rsid w:val="00B70BD4"/>
    <w:rsid w:val="00B73463"/>
    <w:rsid w:val="00B7492B"/>
    <w:rsid w:val="00B9016D"/>
    <w:rsid w:val="00BA0F98"/>
    <w:rsid w:val="00BA1517"/>
    <w:rsid w:val="00BA5C33"/>
    <w:rsid w:val="00BA67FD"/>
    <w:rsid w:val="00BA7C48"/>
    <w:rsid w:val="00BB27A6"/>
    <w:rsid w:val="00BB28FC"/>
    <w:rsid w:val="00BB2E2F"/>
    <w:rsid w:val="00BB3211"/>
    <w:rsid w:val="00BC0440"/>
    <w:rsid w:val="00BC27F6"/>
    <w:rsid w:val="00BC39F4"/>
    <w:rsid w:val="00BD21FE"/>
    <w:rsid w:val="00BD7EE1"/>
    <w:rsid w:val="00BE5568"/>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572A5"/>
    <w:rsid w:val="00C67E3E"/>
    <w:rsid w:val="00C71394"/>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E46"/>
    <w:rsid w:val="00D11214"/>
    <w:rsid w:val="00D1463A"/>
    <w:rsid w:val="00D16B8E"/>
    <w:rsid w:val="00D2138C"/>
    <w:rsid w:val="00D216A5"/>
    <w:rsid w:val="00D2697A"/>
    <w:rsid w:val="00D31339"/>
    <w:rsid w:val="00D347D9"/>
    <w:rsid w:val="00D34F9C"/>
    <w:rsid w:val="00D36983"/>
    <w:rsid w:val="00D3700C"/>
    <w:rsid w:val="00D46F86"/>
    <w:rsid w:val="00D653B1"/>
    <w:rsid w:val="00D72537"/>
    <w:rsid w:val="00D74AE1"/>
    <w:rsid w:val="00D85124"/>
    <w:rsid w:val="00D865A8"/>
    <w:rsid w:val="00D90775"/>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1AA0"/>
    <w:rsid w:val="00E828C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3DC6"/>
    <w:rsid w:val="00EE54CB"/>
    <w:rsid w:val="00EF1C54"/>
    <w:rsid w:val="00EF23C8"/>
    <w:rsid w:val="00EF404B"/>
    <w:rsid w:val="00EF7AB3"/>
    <w:rsid w:val="00F00376"/>
    <w:rsid w:val="00F02F9B"/>
    <w:rsid w:val="00F15682"/>
    <w:rsid w:val="00F157E2"/>
    <w:rsid w:val="00F20E5E"/>
    <w:rsid w:val="00F41744"/>
    <w:rsid w:val="00F42554"/>
    <w:rsid w:val="00F527AC"/>
    <w:rsid w:val="00F61D83"/>
    <w:rsid w:val="00F65DD1"/>
    <w:rsid w:val="00F70611"/>
    <w:rsid w:val="00F707B3"/>
    <w:rsid w:val="00F71135"/>
    <w:rsid w:val="00F74494"/>
    <w:rsid w:val="00F77615"/>
    <w:rsid w:val="00F90461"/>
    <w:rsid w:val="00FB16A8"/>
    <w:rsid w:val="00FB2259"/>
    <w:rsid w:val="00FB51A6"/>
    <w:rsid w:val="00FC378B"/>
    <w:rsid w:val="00FC3977"/>
    <w:rsid w:val="00FD2F16"/>
    <w:rsid w:val="00FD3637"/>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0104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0102B"/>
    <w:pPr>
      <w:numPr>
        <w:numId w:val="28"/>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60102B"/>
    <w:pPr>
      <w:numPr>
        <w:ilvl w:val="1"/>
        <w:numId w:val="2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60102B"/>
    <w:pPr>
      <w:numPr>
        <w:ilvl w:val="2"/>
        <w:numId w:val="2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A045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la-aism.org"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wiki/dictionar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50238-DC74-42E5-BB7A-CDA4E296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1970</Words>
  <Characters>11231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13175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2016-10-14T07:51:00Z</dcterms:created>
  <dcterms:modified xsi:type="dcterms:W3CDTF">2016-10-14T07:51:00Z</dcterms:modified>
  <cp:category/>
</cp:coreProperties>
</file>